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10A5A" w14:textId="527A6D9C" w:rsidR="001A3AA3" w:rsidRPr="00DD2F4A" w:rsidRDefault="00A176A8" w:rsidP="00CB52BC">
      <w:pPr>
        <w:pStyle w:val="StandardWeb"/>
        <w:rPr>
          <w:rFonts w:ascii="Calibri" w:hAnsi="Calibri"/>
        </w:rPr>
      </w:pPr>
      <w:r>
        <w:rPr>
          <w:noProof/>
        </w:rPr>
        <w:drawing>
          <wp:anchor distT="0" distB="0" distL="114300" distR="114300" simplePos="0" relativeHeight="251666432" behindDoc="0" locked="0" layoutInCell="1" allowOverlap="1" wp14:anchorId="09F77E79" wp14:editId="6AC14748">
            <wp:simplePos x="0" y="0"/>
            <wp:positionH relativeFrom="margin">
              <wp:align>left</wp:align>
            </wp:positionH>
            <wp:positionV relativeFrom="margin">
              <wp:posOffset>19050</wp:posOffset>
            </wp:positionV>
            <wp:extent cx="2565400" cy="492760"/>
            <wp:effectExtent l="0" t="0" r="6350" b="2540"/>
            <wp:wrapSquare wrapText="bothSides"/>
            <wp:docPr id="1530247261" name="Grafik 2" descr="Ein Bild, das Text, Schrift, Grafiken,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247261" name="Grafik 2" descr="Ein Bild, das Text, Schrift, Grafiken, Logo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5400" cy="4927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46FC94" w14:textId="487E7015" w:rsidR="001A3AA3" w:rsidRDefault="001A3AA3" w:rsidP="001A3AA3">
      <w:pPr>
        <w:tabs>
          <w:tab w:val="num" w:pos="720"/>
        </w:tabs>
        <w:rPr>
          <w:rFonts w:ascii="Arial" w:hAnsi="Arial" w:cs="Arial"/>
          <w:bCs/>
          <w:i/>
          <w:spacing w:val="40"/>
          <w:sz w:val="44"/>
        </w:rPr>
      </w:pPr>
    </w:p>
    <w:p w14:paraId="6EC24178" w14:textId="77777777" w:rsidR="00A176A8" w:rsidRDefault="00A176A8" w:rsidP="001A3AA3">
      <w:pPr>
        <w:tabs>
          <w:tab w:val="num" w:pos="720"/>
        </w:tabs>
        <w:rPr>
          <w:rFonts w:ascii="Arial" w:hAnsi="Arial" w:cs="Arial"/>
          <w:bCs/>
          <w:i/>
          <w:spacing w:val="40"/>
          <w:sz w:val="44"/>
        </w:rPr>
      </w:pPr>
    </w:p>
    <w:p w14:paraId="761C2B88" w14:textId="6CA5B87D" w:rsidR="001A3AA3" w:rsidRPr="00005E04" w:rsidRDefault="001A3AA3" w:rsidP="001A3AA3">
      <w:pPr>
        <w:tabs>
          <w:tab w:val="num" w:pos="720"/>
        </w:tabs>
        <w:rPr>
          <w:bCs/>
          <w:spacing w:val="40"/>
        </w:rPr>
      </w:pPr>
      <w:del w:id="0" w:author="Benitez, Alejandro" w:date="2025-03-05T10:39:00Z">
        <w:r w:rsidRPr="00005E04" w:rsidDel="001050D6">
          <w:rPr>
            <w:rFonts w:ascii="Arial" w:hAnsi="Arial" w:cs="Arial"/>
            <w:bCs/>
            <w:i/>
            <w:spacing w:val="40"/>
            <w:sz w:val="44"/>
          </w:rPr>
          <w:delText>PRESSEMITTEILUNG</w:delText>
        </w:r>
      </w:del>
      <w:ins w:id="1" w:author="Benitez, Alejandro" w:date="2025-03-05T10:39:00Z">
        <w:r w:rsidR="001050D6">
          <w:rPr>
            <w:rFonts w:ascii="Arial" w:hAnsi="Arial" w:cs="Arial"/>
            <w:bCs/>
            <w:i/>
            <w:spacing w:val="40"/>
            <w:sz w:val="44"/>
          </w:rPr>
          <w:t>PRESS RELEASE</w:t>
        </w:r>
      </w:ins>
    </w:p>
    <w:p w14:paraId="31BF093A" w14:textId="6196A12A" w:rsidR="001A3AA3" w:rsidRDefault="001A3AA3" w:rsidP="001A3AA3">
      <w:pPr>
        <w:spacing w:line="360" w:lineRule="atLeast"/>
        <w:rPr>
          <w:rFonts w:ascii="Arial" w:hAnsi="Arial" w:cs="Arial"/>
          <w:i/>
          <w:sz w:val="20"/>
          <w:szCs w:val="28"/>
        </w:rPr>
      </w:pPr>
      <w:r w:rsidRPr="00372646">
        <w:rPr>
          <w:rFonts w:ascii="Arial" w:hAnsi="Arial" w:cs="Arial"/>
          <w:i/>
          <w:sz w:val="20"/>
          <w:szCs w:val="28"/>
        </w:rPr>
        <w:t xml:space="preserve"> </w:t>
      </w:r>
    </w:p>
    <w:p w14:paraId="6910C47A" w14:textId="2CA38740" w:rsidR="00A176A8" w:rsidRDefault="00A176A8" w:rsidP="00A176A8">
      <w:pPr>
        <w:spacing w:line="360" w:lineRule="atLeast"/>
        <w:rPr>
          <w:rFonts w:ascii="Arial" w:hAnsi="Arial" w:cs="Arial"/>
          <w:i/>
          <w:sz w:val="20"/>
          <w:szCs w:val="28"/>
        </w:rPr>
      </w:pPr>
      <w:del w:id="2" w:author="Benitez, Alejandro" w:date="2025-03-05T10:39:00Z">
        <w:r w:rsidRPr="00372646" w:rsidDel="001050D6">
          <w:rPr>
            <w:rFonts w:ascii="Arial" w:hAnsi="Arial" w:cs="Arial"/>
            <w:i/>
            <w:sz w:val="20"/>
            <w:szCs w:val="28"/>
          </w:rPr>
          <w:delText xml:space="preserve">der </w:delText>
        </w:r>
      </w:del>
      <w:r>
        <w:rPr>
          <w:rFonts w:ascii="Arial" w:hAnsi="Arial" w:cs="Arial"/>
          <w:i/>
          <w:sz w:val="20"/>
          <w:szCs w:val="28"/>
        </w:rPr>
        <w:t>Logopak Systeme GmbH &amp; Co. KG</w:t>
      </w:r>
      <w:r w:rsidRPr="00372646">
        <w:rPr>
          <w:rFonts w:ascii="Arial" w:hAnsi="Arial" w:cs="Arial"/>
          <w:i/>
          <w:sz w:val="20"/>
          <w:szCs w:val="28"/>
        </w:rPr>
        <w:t xml:space="preserve">, </w:t>
      </w:r>
    </w:p>
    <w:p w14:paraId="434E74E1" w14:textId="77777777" w:rsidR="00A176A8" w:rsidRPr="00372646" w:rsidRDefault="00A176A8" w:rsidP="00A176A8">
      <w:pPr>
        <w:spacing w:line="360" w:lineRule="atLeast"/>
        <w:rPr>
          <w:rFonts w:ascii="Arial" w:hAnsi="Arial" w:cs="Arial"/>
          <w:i/>
          <w:sz w:val="20"/>
          <w:szCs w:val="28"/>
        </w:rPr>
      </w:pPr>
      <w:r>
        <w:rPr>
          <w:rFonts w:ascii="Arial" w:hAnsi="Arial" w:cs="Arial"/>
          <w:i/>
          <w:sz w:val="20"/>
          <w:szCs w:val="28"/>
        </w:rPr>
        <w:t>Dorfstraße 40, D-24628 Hartenholm</w:t>
      </w:r>
    </w:p>
    <w:p w14:paraId="33E6BF8B" w14:textId="77777777" w:rsidR="00A176A8" w:rsidRPr="00372646" w:rsidRDefault="00A176A8" w:rsidP="00A176A8">
      <w:pPr>
        <w:spacing w:line="360" w:lineRule="atLeast"/>
        <w:rPr>
          <w:rFonts w:ascii="Arial" w:hAnsi="Arial" w:cs="Arial"/>
          <w:i/>
          <w:sz w:val="20"/>
          <w:szCs w:val="28"/>
        </w:rPr>
      </w:pPr>
      <w:r w:rsidRPr="00372646">
        <w:rPr>
          <w:rFonts w:ascii="Arial" w:hAnsi="Arial" w:cs="Arial"/>
          <w:i/>
          <w:sz w:val="20"/>
          <w:szCs w:val="28"/>
        </w:rPr>
        <w:t xml:space="preserve">Telefon: +49 </w:t>
      </w:r>
      <w:r>
        <w:rPr>
          <w:rFonts w:ascii="Arial" w:hAnsi="Arial" w:cs="Arial"/>
          <w:i/>
          <w:sz w:val="20"/>
          <w:szCs w:val="28"/>
        </w:rPr>
        <w:t>4195 99756662</w:t>
      </w:r>
    </w:p>
    <w:p w14:paraId="364F0F3D" w14:textId="2D664DD8" w:rsidR="00A176A8" w:rsidRDefault="00A176A8" w:rsidP="00A176A8">
      <w:pPr>
        <w:spacing w:line="360" w:lineRule="atLeast"/>
        <w:rPr>
          <w:rFonts w:ascii="Arial" w:hAnsi="Arial" w:cs="Arial"/>
          <w:i/>
          <w:sz w:val="20"/>
          <w:szCs w:val="28"/>
        </w:rPr>
      </w:pPr>
      <w:del w:id="3" w:author="Benitez, Alejandro" w:date="2025-03-05T10:39:00Z">
        <w:r w:rsidRPr="00372646" w:rsidDel="001050D6">
          <w:rPr>
            <w:rFonts w:ascii="Arial" w:hAnsi="Arial" w:cs="Arial"/>
            <w:i/>
            <w:sz w:val="20"/>
            <w:szCs w:val="28"/>
          </w:rPr>
          <w:delText>Ansprechpartner</w:delText>
        </w:r>
      </w:del>
      <w:ins w:id="4" w:author="Benitez, Alejandro" w:date="2025-03-05T10:39:00Z">
        <w:r w:rsidR="001050D6">
          <w:rPr>
            <w:rFonts w:ascii="Arial" w:hAnsi="Arial" w:cs="Arial"/>
            <w:i/>
            <w:sz w:val="20"/>
            <w:szCs w:val="28"/>
          </w:rPr>
          <w:t>Co</w:t>
        </w:r>
      </w:ins>
      <w:ins w:id="5" w:author="Benitez, Alejandro" w:date="2025-03-05T10:40:00Z">
        <w:r w:rsidR="001050D6">
          <w:rPr>
            <w:rFonts w:ascii="Arial" w:hAnsi="Arial" w:cs="Arial"/>
            <w:i/>
            <w:sz w:val="20"/>
            <w:szCs w:val="28"/>
          </w:rPr>
          <w:t xml:space="preserve">ntact </w:t>
        </w:r>
        <w:proofErr w:type="spellStart"/>
        <w:r w:rsidR="001050D6">
          <w:rPr>
            <w:rFonts w:ascii="Arial" w:hAnsi="Arial" w:cs="Arial"/>
            <w:i/>
            <w:sz w:val="20"/>
            <w:szCs w:val="28"/>
          </w:rPr>
          <w:t>person</w:t>
        </w:r>
      </w:ins>
      <w:proofErr w:type="spellEnd"/>
      <w:r w:rsidRPr="00372646">
        <w:rPr>
          <w:rFonts w:ascii="Arial" w:hAnsi="Arial" w:cs="Arial"/>
          <w:i/>
          <w:sz w:val="20"/>
          <w:szCs w:val="28"/>
        </w:rPr>
        <w:t>:</w:t>
      </w:r>
      <w:r>
        <w:rPr>
          <w:rFonts w:ascii="Arial" w:hAnsi="Arial" w:cs="Arial"/>
          <w:i/>
          <w:sz w:val="20"/>
          <w:szCs w:val="28"/>
        </w:rPr>
        <w:t xml:space="preserve"> Herr Alejandro Benitez</w:t>
      </w:r>
      <w:r w:rsidRPr="00372646">
        <w:rPr>
          <w:rFonts w:ascii="Arial" w:hAnsi="Arial" w:cs="Arial"/>
          <w:i/>
          <w:sz w:val="20"/>
          <w:szCs w:val="28"/>
        </w:rPr>
        <w:t xml:space="preserve">, </w:t>
      </w:r>
      <w:r>
        <w:rPr>
          <w:rFonts w:ascii="Arial" w:hAnsi="Arial" w:cs="Arial"/>
          <w:i/>
          <w:sz w:val="20"/>
          <w:szCs w:val="28"/>
        </w:rPr>
        <w:t>Marketing</w:t>
      </w:r>
    </w:p>
    <w:p w14:paraId="1208658A" w14:textId="77777777" w:rsidR="00A176A8" w:rsidRPr="0094665E" w:rsidRDefault="00A176A8" w:rsidP="00A176A8">
      <w:pPr>
        <w:spacing w:line="360" w:lineRule="atLeast"/>
        <w:rPr>
          <w:rFonts w:ascii="Arial" w:hAnsi="Arial" w:cs="Arial"/>
          <w:i/>
          <w:sz w:val="20"/>
          <w:szCs w:val="28"/>
          <w:lang w:val="en-GB"/>
        </w:rPr>
      </w:pPr>
      <w:r w:rsidRPr="0094665E">
        <w:rPr>
          <w:rFonts w:ascii="Arial" w:hAnsi="Arial" w:cs="Arial"/>
          <w:i/>
          <w:sz w:val="20"/>
          <w:szCs w:val="28"/>
          <w:lang w:val="en-GB"/>
        </w:rPr>
        <w:t>Email: abenitez@logopak.de</w:t>
      </w:r>
    </w:p>
    <w:p w14:paraId="672C1275" w14:textId="77777777" w:rsidR="00A176A8" w:rsidRPr="0094665E" w:rsidRDefault="00A176A8" w:rsidP="00A176A8">
      <w:pPr>
        <w:spacing w:line="360" w:lineRule="atLeast"/>
        <w:rPr>
          <w:rFonts w:ascii="Arial" w:hAnsi="Arial" w:cs="Arial"/>
          <w:i/>
          <w:sz w:val="20"/>
          <w:szCs w:val="28"/>
          <w:lang w:val="en-GB"/>
        </w:rPr>
      </w:pPr>
      <w:r w:rsidRPr="0094665E">
        <w:rPr>
          <w:rFonts w:ascii="Arial" w:hAnsi="Arial" w:cs="Arial"/>
          <w:i/>
          <w:sz w:val="20"/>
          <w:szCs w:val="28"/>
          <w:lang w:val="en-GB"/>
        </w:rPr>
        <w:t>Internet: www.logopak.de</w:t>
      </w:r>
    </w:p>
    <w:p w14:paraId="32B253FD" w14:textId="7E4CE68D" w:rsidR="00A176A8" w:rsidRDefault="00A176A8" w:rsidP="001A3AA3">
      <w:pPr>
        <w:spacing w:line="360" w:lineRule="atLeast"/>
        <w:rPr>
          <w:rFonts w:ascii="Arial" w:hAnsi="Arial" w:cs="Arial"/>
          <w:i/>
          <w:sz w:val="20"/>
          <w:szCs w:val="28"/>
        </w:rPr>
      </w:pPr>
    </w:p>
    <w:p w14:paraId="6735A0A9" w14:textId="77777777" w:rsidR="00A176A8" w:rsidRPr="00372646" w:rsidRDefault="00A176A8" w:rsidP="001A3AA3">
      <w:pPr>
        <w:spacing w:line="360" w:lineRule="atLeast"/>
        <w:rPr>
          <w:rFonts w:ascii="Arial" w:hAnsi="Arial" w:cs="Arial"/>
          <w:i/>
          <w:sz w:val="20"/>
          <w:szCs w:val="28"/>
        </w:rPr>
      </w:pPr>
    </w:p>
    <w:p w14:paraId="237B582C" w14:textId="0ED70321" w:rsidR="00274894" w:rsidRPr="008B2E2E" w:rsidRDefault="00274894">
      <w:pPr>
        <w:pStyle w:val="berschrift3"/>
        <w:rPr>
          <w:ins w:id="6" w:author="Benitez, Alejandro" w:date="2025-03-05T10:50:00Z"/>
          <w:rFonts w:ascii="Arial" w:hAnsi="Arial" w:cs="Arial"/>
          <w:b/>
          <w:color w:val="auto"/>
          <w:rPrChange w:id="7" w:author="Benitez, Alejandro" w:date="2025-03-05T10:56:00Z">
            <w:rPr>
              <w:ins w:id="8" w:author="Benitez, Alejandro" w:date="2025-03-05T10:50:00Z"/>
            </w:rPr>
          </w:rPrChange>
        </w:rPr>
        <w:pPrChange w:id="9" w:author="Benitez, Alejandro" w:date="2025-03-05T10:51:00Z">
          <w:pPr>
            <w:pStyle w:val="StandardWeb"/>
          </w:pPr>
        </w:pPrChange>
      </w:pPr>
      <w:proofErr w:type="spellStart"/>
      <w:ins w:id="10" w:author="Benitez, Alejandro" w:date="2025-03-05T10:50:00Z">
        <w:r w:rsidRPr="008B2E2E">
          <w:rPr>
            <w:rFonts w:ascii="Arial" w:hAnsi="Arial" w:cs="Arial"/>
            <w:b/>
            <w:color w:val="auto"/>
            <w:rPrChange w:id="11" w:author="Benitez, Alejandro" w:date="2025-03-05T10:56:00Z">
              <w:rPr>
                <w:rStyle w:val="Fett"/>
              </w:rPr>
            </w:rPrChange>
          </w:rPr>
          <w:t>LogiMAT</w:t>
        </w:r>
        <w:proofErr w:type="spellEnd"/>
        <w:r w:rsidRPr="008B2E2E">
          <w:rPr>
            <w:rFonts w:ascii="Arial" w:hAnsi="Arial" w:cs="Arial"/>
            <w:b/>
            <w:color w:val="auto"/>
            <w:rPrChange w:id="12" w:author="Benitez, Alejandro" w:date="2025-03-05T10:56:00Z">
              <w:rPr>
                <w:rStyle w:val="Fett"/>
              </w:rPr>
            </w:rPrChange>
          </w:rPr>
          <w:t xml:space="preserve"> 2025: Logopak Systems </w:t>
        </w:r>
        <w:proofErr w:type="spellStart"/>
        <w:r w:rsidRPr="008B2E2E">
          <w:rPr>
            <w:rFonts w:ascii="Arial" w:hAnsi="Arial" w:cs="Arial"/>
            <w:b/>
            <w:color w:val="auto"/>
            <w:rPrChange w:id="13" w:author="Benitez, Alejandro" w:date="2025-03-05T10:56:00Z">
              <w:rPr>
                <w:rStyle w:val="Fett"/>
              </w:rPr>
            </w:rPrChange>
          </w:rPr>
          <w:t>presents</w:t>
        </w:r>
        <w:proofErr w:type="spellEnd"/>
        <w:r w:rsidRPr="008B2E2E">
          <w:rPr>
            <w:rFonts w:ascii="Arial" w:hAnsi="Arial" w:cs="Arial"/>
            <w:b/>
            <w:color w:val="auto"/>
            <w:rPrChange w:id="14" w:author="Benitez, Alejandro" w:date="2025-03-05T10:56:00Z">
              <w:rPr>
                <w:rStyle w:val="Fett"/>
              </w:rPr>
            </w:rPrChange>
          </w:rPr>
          <w:t xml:space="preserve"> </w:t>
        </w:r>
      </w:ins>
      <w:proofErr w:type="spellStart"/>
      <w:ins w:id="15" w:author="Benitez, Alejandro" w:date="2025-03-05T10:56:00Z">
        <w:r w:rsidR="008B2E2E">
          <w:rPr>
            <w:rFonts w:ascii="Arial" w:hAnsi="Arial" w:cs="Arial"/>
            <w:b/>
            <w:color w:val="auto"/>
          </w:rPr>
          <w:t>labeling</w:t>
        </w:r>
      </w:ins>
      <w:proofErr w:type="spellEnd"/>
      <w:ins w:id="16" w:author="Benitez, Alejandro" w:date="2025-03-05T10:50:00Z">
        <w:r w:rsidRPr="008B2E2E">
          <w:rPr>
            <w:rFonts w:ascii="Arial" w:hAnsi="Arial" w:cs="Arial"/>
            <w:b/>
            <w:color w:val="auto"/>
            <w:rPrChange w:id="17" w:author="Benitez, Alejandro" w:date="2025-03-05T10:56:00Z">
              <w:rPr>
                <w:rStyle w:val="Fett"/>
              </w:rPr>
            </w:rPrChange>
          </w:rPr>
          <w:t xml:space="preserve"> </w:t>
        </w:r>
        <w:proofErr w:type="spellStart"/>
        <w:r w:rsidRPr="008B2E2E">
          <w:rPr>
            <w:rFonts w:ascii="Arial" w:hAnsi="Arial" w:cs="Arial"/>
            <w:b/>
            <w:color w:val="auto"/>
            <w:rPrChange w:id="18" w:author="Benitez, Alejandro" w:date="2025-03-05T10:56:00Z">
              <w:rPr>
                <w:rStyle w:val="Fett"/>
              </w:rPr>
            </w:rPrChange>
          </w:rPr>
          <w:t>solutions</w:t>
        </w:r>
        <w:proofErr w:type="spellEnd"/>
        <w:r w:rsidRPr="008B2E2E">
          <w:rPr>
            <w:rFonts w:ascii="Arial" w:hAnsi="Arial" w:cs="Arial"/>
            <w:b/>
            <w:color w:val="auto"/>
            <w:rPrChange w:id="19" w:author="Benitez, Alejandro" w:date="2025-03-05T10:56:00Z">
              <w:rPr>
                <w:rStyle w:val="Fett"/>
              </w:rPr>
            </w:rPrChange>
          </w:rPr>
          <w:t xml:space="preserve"> </w:t>
        </w:r>
        <w:proofErr w:type="spellStart"/>
        <w:r w:rsidRPr="008B2E2E">
          <w:rPr>
            <w:rFonts w:ascii="Arial" w:hAnsi="Arial" w:cs="Arial"/>
            <w:b/>
            <w:color w:val="auto"/>
            <w:rPrChange w:id="20" w:author="Benitez, Alejandro" w:date="2025-03-05T10:56:00Z">
              <w:rPr>
                <w:rStyle w:val="Fett"/>
              </w:rPr>
            </w:rPrChange>
          </w:rPr>
          <w:t>from</w:t>
        </w:r>
        <w:proofErr w:type="spellEnd"/>
        <w:r w:rsidRPr="008B2E2E">
          <w:rPr>
            <w:rFonts w:ascii="Arial" w:hAnsi="Arial" w:cs="Arial"/>
            <w:b/>
            <w:color w:val="auto"/>
            <w:rPrChange w:id="21" w:author="Benitez, Alejandro" w:date="2025-03-05T10:56:00Z">
              <w:rPr>
                <w:rStyle w:val="Fett"/>
              </w:rPr>
            </w:rPrChange>
          </w:rPr>
          <w:t xml:space="preserve"> </w:t>
        </w:r>
        <w:proofErr w:type="spellStart"/>
        <w:r w:rsidRPr="008B2E2E">
          <w:rPr>
            <w:rFonts w:ascii="Arial" w:hAnsi="Arial" w:cs="Arial"/>
            <w:b/>
            <w:color w:val="auto"/>
            <w:rPrChange w:id="22" w:author="Benitez, Alejandro" w:date="2025-03-05T10:56:00Z">
              <w:rPr>
                <w:rStyle w:val="Fett"/>
              </w:rPr>
            </w:rPrChange>
          </w:rPr>
          <w:t>product</w:t>
        </w:r>
        <w:proofErr w:type="spellEnd"/>
        <w:r w:rsidRPr="008B2E2E">
          <w:rPr>
            <w:rFonts w:ascii="Arial" w:hAnsi="Arial" w:cs="Arial"/>
            <w:b/>
            <w:color w:val="auto"/>
            <w:rPrChange w:id="23" w:author="Benitez, Alejandro" w:date="2025-03-05T10:56:00Z">
              <w:rPr>
                <w:rStyle w:val="Fett"/>
              </w:rPr>
            </w:rPrChange>
          </w:rPr>
          <w:t xml:space="preserve"> </w:t>
        </w:r>
        <w:proofErr w:type="spellStart"/>
        <w:r w:rsidRPr="008B2E2E">
          <w:rPr>
            <w:rFonts w:ascii="Arial" w:hAnsi="Arial" w:cs="Arial"/>
            <w:b/>
            <w:color w:val="auto"/>
            <w:rPrChange w:id="24" w:author="Benitez, Alejandro" w:date="2025-03-05T10:56:00Z">
              <w:rPr>
                <w:rStyle w:val="Fett"/>
              </w:rPr>
            </w:rPrChange>
          </w:rPr>
          <w:t>to</w:t>
        </w:r>
        <w:proofErr w:type="spellEnd"/>
        <w:r w:rsidRPr="008B2E2E">
          <w:rPr>
            <w:rFonts w:ascii="Arial" w:hAnsi="Arial" w:cs="Arial"/>
            <w:b/>
            <w:color w:val="auto"/>
            <w:rPrChange w:id="25" w:author="Benitez, Alejandro" w:date="2025-03-05T10:56:00Z">
              <w:rPr>
                <w:rStyle w:val="Fett"/>
              </w:rPr>
            </w:rPrChange>
          </w:rPr>
          <w:t xml:space="preserve"> </w:t>
        </w:r>
        <w:proofErr w:type="spellStart"/>
        <w:r w:rsidRPr="008B2E2E">
          <w:rPr>
            <w:rFonts w:ascii="Arial" w:hAnsi="Arial" w:cs="Arial"/>
            <w:b/>
            <w:color w:val="auto"/>
            <w:rPrChange w:id="26" w:author="Benitez, Alejandro" w:date="2025-03-05T10:56:00Z">
              <w:rPr>
                <w:rStyle w:val="Fett"/>
              </w:rPr>
            </w:rPrChange>
          </w:rPr>
          <w:t>pallet</w:t>
        </w:r>
        <w:proofErr w:type="spellEnd"/>
      </w:ins>
    </w:p>
    <w:p w14:paraId="4DF24B2D" w14:textId="2E9C5292" w:rsidR="00274894" w:rsidRPr="00274894" w:rsidRDefault="00274894" w:rsidP="00274894">
      <w:pPr>
        <w:pStyle w:val="StandardWeb"/>
        <w:rPr>
          <w:ins w:id="27" w:author="Benitez, Alejandro" w:date="2025-03-05T10:50:00Z"/>
          <w:rFonts w:ascii="Arial" w:hAnsi="Arial" w:cs="Arial"/>
          <w:b/>
          <w:rPrChange w:id="28" w:author="Benitez, Alejandro" w:date="2025-03-05T10:50:00Z">
            <w:rPr>
              <w:ins w:id="29" w:author="Benitez, Alejandro" w:date="2025-03-05T10:50:00Z"/>
            </w:rPr>
          </w:rPrChange>
        </w:rPr>
      </w:pPr>
      <w:ins w:id="30" w:author="Benitez, Alejandro" w:date="2025-03-05T10:50:00Z">
        <w:r w:rsidRPr="00274894">
          <w:rPr>
            <w:rFonts w:ascii="Arial" w:hAnsi="Arial" w:cs="Arial"/>
            <w:b/>
            <w:rPrChange w:id="31" w:author="Benitez, Alejandro" w:date="2025-03-05T10:50:00Z">
              <w:rPr/>
            </w:rPrChange>
          </w:rPr>
          <w:t xml:space="preserve">Hartenholm, March 2025 — </w:t>
        </w:r>
        <w:proofErr w:type="spellStart"/>
        <w:r w:rsidRPr="00274894">
          <w:rPr>
            <w:rFonts w:ascii="Arial" w:hAnsi="Arial" w:cs="Arial"/>
            <w:b/>
            <w:rPrChange w:id="32" w:author="Benitez, Alejandro" w:date="2025-03-05T10:50:00Z">
              <w:rPr/>
            </w:rPrChange>
          </w:rPr>
          <w:t>Efficient</w:t>
        </w:r>
        <w:proofErr w:type="spellEnd"/>
        <w:r w:rsidRPr="00274894">
          <w:rPr>
            <w:rFonts w:ascii="Arial" w:hAnsi="Arial" w:cs="Arial"/>
            <w:b/>
            <w:rPrChange w:id="33" w:author="Benitez, Alejandro" w:date="2025-03-05T10:50:00Z">
              <w:rPr/>
            </w:rPrChange>
          </w:rPr>
          <w:t xml:space="preserve"> and </w:t>
        </w:r>
        <w:proofErr w:type="spellStart"/>
        <w:r w:rsidRPr="00274894">
          <w:rPr>
            <w:rFonts w:ascii="Arial" w:hAnsi="Arial" w:cs="Arial"/>
            <w:b/>
            <w:rPrChange w:id="34" w:author="Benitez, Alejandro" w:date="2025-03-05T10:50:00Z">
              <w:rPr/>
            </w:rPrChange>
          </w:rPr>
          <w:t>sustainable</w:t>
        </w:r>
        <w:proofErr w:type="spellEnd"/>
        <w:r w:rsidRPr="00274894">
          <w:rPr>
            <w:rFonts w:ascii="Arial" w:hAnsi="Arial" w:cs="Arial"/>
            <w:b/>
            <w:rPrChange w:id="35" w:author="Benitez, Alejandro" w:date="2025-03-05T10:50:00Z">
              <w:rPr/>
            </w:rPrChange>
          </w:rPr>
          <w:t xml:space="preserve"> </w:t>
        </w:r>
      </w:ins>
      <w:proofErr w:type="spellStart"/>
      <w:ins w:id="36" w:author="Benitez, Alejandro" w:date="2025-03-05T10:56:00Z">
        <w:r w:rsidR="008B2E2E">
          <w:rPr>
            <w:rFonts w:ascii="Arial" w:hAnsi="Arial" w:cs="Arial"/>
            <w:b/>
          </w:rPr>
          <w:t>labeling</w:t>
        </w:r>
      </w:ins>
      <w:proofErr w:type="spellEnd"/>
      <w:ins w:id="37" w:author="Benitez, Alejandro" w:date="2025-03-05T10:50:00Z">
        <w:r w:rsidRPr="00274894">
          <w:rPr>
            <w:rFonts w:ascii="Arial" w:hAnsi="Arial" w:cs="Arial"/>
            <w:b/>
            <w:rPrChange w:id="38" w:author="Benitez, Alejandro" w:date="2025-03-05T10:50:00Z">
              <w:rPr/>
            </w:rPrChange>
          </w:rPr>
          <w:t xml:space="preserve"> </w:t>
        </w:r>
        <w:proofErr w:type="spellStart"/>
        <w:r w:rsidRPr="00274894">
          <w:rPr>
            <w:rFonts w:ascii="Arial" w:hAnsi="Arial" w:cs="Arial"/>
            <w:b/>
            <w:rPrChange w:id="39" w:author="Benitez, Alejandro" w:date="2025-03-05T10:50:00Z">
              <w:rPr/>
            </w:rPrChange>
          </w:rPr>
          <w:t>solutions</w:t>
        </w:r>
        <w:proofErr w:type="spellEnd"/>
        <w:r w:rsidRPr="00274894">
          <w:rPr>
            <w:rFonts w:ascii="Arial" w:hAnsi="Arial" w:cs="Arial"/>
            <w:b/>
            <w:rPrChange w:id="40" w:author="Benitez, Alejandro" w:date="2025-03-05T10:50:00Z">
              <w:rPr/>
            </w:rPrChange>
          </w:rPr>
          <w:t xml:space="preserve"> </w:t>
        </w:r>
        <w:proofErr w:type="spellStart"/>
        <w:r w:rsidRPr="00274894">
          <w:rPr>
            <w:rFonts w:ascii="Arial" w:hAnsi="Arial" w:cs="Arial"/>
            <w:b/>
            <w:rPrChange w:id="41" w:author="Benitez, Alejandro" w:date="2025-03-05T10:50:00Z">
              <w:rPr/>
            </w:rPrChange>
          </w:rPr>
          <w:t>from</w:t>
        </w:r>
        <w:proofErr w:type="spellEnd"/>
        <w:r w:rsidRPr="00274894">
          <w:rPr>
            <w:rFonts w:ascii="Arial" w:hAnsi="Arial" w:cs="Arial"/>
            <w:b/>
            <w:rPrChange w:id="42" w:author="Benitez, Alejandro" w:date="2025-03-05T10:50:00Z">
              <w:rPr/>
            </w:rPrChange>
          </w:rPr>
          <w:t xml:space="preserve"> </w:t>
        </w:r>
        <w:proofErr w:type="spellStart"/>
        <w:r w:rsidRPr="00274894">
          <w:rPr>
            <w:rFonts w:ascii="Arial" w:hAnsi="Arial" w:cs="Arial"/>
            <w:b/>
            <w:rPrChange w:id="43" w:author="Benitez, Alejandro" w:date="2025-03-05T10:50:00Z">
              <w:rPr/>
            </w:rPrChange>
          </w:rPr>
          <w:t>product</w:t>
        </w:r>
        <w:proofErr w:type="spellEnd"/>
        <w:r w:rsidRPr="00274894">
          <w:rPr>
            <w:rFonts w:ascii="Arial" w:hAnsi="Arial" w:cs="Arial"/>
            <w:b/>
            <w:rPrChange w:id="44" w:author="Benitez, Alejandro" w:date="2025-03-05T10:50:00Z">
              <w:rPr/>
            </w:rPrChange>
          </w:rPr>
          <w:t xml:space="preserve"> </w:t>
        </w:r>
        <w:proofErr w:type="spellStart"/>
        <w:r w:rsidRPr="00274894">
          <w:rPr>
            <w:rFonts w:ascii="Arial" w:hAnsi="Arial" w:cs="Arial"/>
            <w:b/>
            <w:rPrChange w:id="45" w:author="Benitez, Alejandro" w:date="2025-03-05T10:50:00Z">
              <w:rPr/>
            </w:rPrChange>
          </w:rPr>
          <w:t>to</w:t>
        </w:r>
        <w:proofErr w:type="spellEnd"/>
        <w:r w:rsidRPr="00274894">
          <w:rPr>
            <w:rFonts w:ascii="Arial" w:hAnsi="Arial" w:cs="Arial"/>
            <w:b/>
            <w:rPrChange w:id="46" w:author="Benitez, Alejandro" w:date="2025-03-05T10:50:00Z">
              <w:rPr/>
            </w:rPrChange>
          </w:rPr>
          <w:t xml:space="preserve"> </w:t>
        </w:r>
        <w:proofErr w:type="spellStart"/>
        <w:r w:rsidRPr="00274894">
          <w:rPr>
            <w:rFonts w:ascii="Arial" w:hAnsi="Arial" w:cs="Arial"/>
            <w:b/>
            <w:rPrChange w:id="47" w:author="Benitez, Alejandro" w:date="2025-03-05T10:50:00Z">
              <w:rPr/>
            </w:rPrChange>
          </w:rPr>
          <w:t>outer</w:t>
        </w:r>
        <w:proofErr w:type="spellEnd"/>
        <w:r w:rsidRPr="00274894">
          <w:rPr>
            <w:rFonts w:ascii="Arial" w:hAnsi="Arial" w:cs="Arial"/>
            <w:b/>
            <w:rPrChange w:id="48" w:author="Benitez, Alejandro" w:date="2025-03-05T10:50:00Z">
              <w:rPr/>
            </w:rPrChange>
          </w:rPr>
          <w:t xml:space="preserve"> </w:t>
        </w:r>
        <w:proofErr w:type="spellStart"/>
        <w:r w:rsidRPr="00274894">
          <w:rPr>
            <w:rFonts w:ascii="Arial" w:hAnsi="Arial" w:cs="Arial"/>
            <w:b/>
            <w:rPrChange w:id="49" w:author="Benitez, Alejandro" w:date="2025-03-05T10:50:00Z">
              <w:rPr/>
            </w:rPrChange>
          </w:rPr>
          <w:t>packaging</w:t>
        </w:r>
        <w:proofErr w:type="spellEnd"/>
        <w:r w:rsidRPr="00274894">
          <w:rPr>
            <w:rFonts w:ascii="Arial" w:hAnsi="Arial" w:cs="Arial"/>
            <w:b/>
            <w:rPrChange w:id="50" w:author="Benitez, Alejandro" w:date="2025-03-05T10:50:00Z">
              <w:rPr/>
            </w:rPrChange>
          </w:rPr>
          <w:t xml:space="preserve"> and </w:t>
        </w:r>
        <w:proofErr w:type="spellStart"/>
        <w:r w:rsidRPr="00274894">
          <w:rPr>
            <w:rFonts w:ascii="Arial" w:hAnsi="Arial" w:cs="Arial"/>
            <w:b/>
            <w:rPrChange w:id="51" w:author="Benitez, Alejandro" w:date="2025-03-05T10:50:00Z">
              <w:rPr/>
            </w:rPrChange>
          </w:rPr>
          <w:t>pallet</w:t>
        </w:r>
        <w:proofErr w:type="spellEnd"/>
        <w:r w:rsidRPr="00274894">
          <w:rPr>
            <w:rFonts w:ascii="Arial" w:hAnsi="Arial" w:cs="Arial"/>
            <w:b/>
            <w:rPrChange w:id="52" w:author="Benitez, Alejandro" w:date="2025-03-05T10:50:00Z">
              <w:rPr/>
            </w:rPrChange>
          </w:rPr>
          <w:t xml:space="preserve">, </w:t>
        </w:r>
        <w:proofErr w:type="spellStart"/>
        <w:r w:rsidRPr="00274894">
          <w:rPr>
            <w:rFonts w:ascii="Arial" w:hAnsi="Arial" w:cs="Arial"/>
            <w:b/>
            <w:rPrChange w:id="53" w:author="Benitez, Alejandro" w:date="2025-03-05T10:50:00Z">
              <w:rPr/>
            </w:rPrChange>
          </w:rPr>
          <w:t>along</w:t>
        </w:r>
        <w:proofErr w:type="spellEnd"/>
        <w:r w:rsidRPr="00274894">
          <w:rPr>
            <w:rFonts w:ascii="Arial" w:hAnsi="Arial" w:cs="Arial"/>
            <w:b/>
            <w:rPrChange w:id="54" w:author="Benitez, Alejandro" w:date="2025-03-05T10:50:00Z">
              <w:rPr/>
            </w:rPrChange>
          </w:rPr>
          <w:t xml:space="preserve"> </w:t>
        </w:r>
        <w:proofErr w:type="spellStart"/>
        <w:r w:rsidRPr="00274894">
          <w:rPr>
            <w:rFonts w:ascii="Arial" w:hAnsi="Arial" w:cs="Arial"/>
            <w:b/>
            <w:rPrChange w:id="55" w:author="Benitez, Alejandro" w:date="2025-03-05T10:50:00Z">
              <w:rPr/>
            </w:rPrChange>
          </w:rPr>
          <w:t>with</w:t>
        </w:r>
        <w:proofErr w:type="spellEnd"/>
        <w:r w:rsidRPr="00274894">
          <w:rPr>
            <w:rFonts w:ascii="Arial" w:hAnsi="Arial" w:cs="Arial"/>
            <w:b/>
            <w:rPrChange w:id="56" w:author="Benitez, Alejandro" w:date="2025-03-05T10:50:00Z">
              <w:rPr/>
            </w:rPrChange>
          </w:rPr>
          <w:t xml:space="preserve"> a powerful </w:t>
        </w:r>
        <w:proofErr w:type="spellStart"/>
        <w:r w:rsidRPr="00274894">
          <w:rPr>
            <w:rFonts w:ascii="Arial" w:hAnsi="Arial" w:cs="Arial"/>
            <w:b/>
            <w:rPrChange w:id="57" w:author="Benitez, Alejandro" w:date="2025-03-05T10:50:00Z">
              <w:rPr/>
            </w:rPrChange>
          </w:rPr>
          <w:t>software</w:t>
        </w:r>
        <w:proofErr w:type="spellEnd"/>
        <w:r w:rsidRPr="00274894">
          <w:rPr>
            <w:rFonts w:ascii="Arial" w:hAnsi="Arial" w:cs="Arial"/>
            <w:b/>
            <w:rPrChange w:id="58" w:author="Benitez, Alejandro" w:date="2025-03-05T10:50:00Z">
              <w:rPr/>
            </w:rPrChange>
          </w:rPr>
          <w:t xml:space="preserve"> </w:t>
        </w:r>
        <w:proofErr w:type="spellStart"/>
        <w:r w:rsidRPr="00274894">
          <w:rPr>
            <w:rFonts w:ascii="Arial" w:hAnsi="Arial" w:cs="Arial"/>
            <w:b/>
            <w:rPrChange w:id="59" w:author="Benitez, Alejandro" w:date="2025-03-05T10:50:00Z">
              <w:rPr/>
            </w:rPrChange>
          </w:rPr>
          <w:t>platform</w:t>
        </w:r>
        <w:proofErr w:type="spellEnd"/>
        <w:r w:rsidRPr="00274894">
          <w:rPr>
            <w:rFonts w:ascii="Arial" w:hAnsi="Arial" w:cs="Arial"/>
            <w:b/>
            <w:rPrChange w:id="60" w:author="Benitez, Alejandro" w:date="2025-03-05T10:50:00Z">
              <w:rPr/>
            </w:rPrChange>
          </w:rPr>
          <w:t xml:space="preserve">, will </w:t>
        </w:r>
        <w:proofErr w:type="spellStart"/>
        <w:r w:rsidRPr="00274894">
          <w:rPr>
            <w:rFonts w:ascii="Arial" w:hAnsi="Arial" w:cs="Arial"/>
            <w:b/>
            <w:rPrChange w:id="61" w:author="Benitez, Alejandro" w:date="2025-03-05T10:50:00Z">
              <w:rPr/>
            </w:rPrChange>
          </w:rPr>
          <w:t>be</w:t>
        </w:r>
        <w:proofErr w:type="spellEnd"/>
        <w:r w:rsidRPr="00274894">
          <w:rPr>
            <w:rFonts w:ascii="Arial" w:hAnsi="Arial" w:cs="Arial"/>
            <w:b/>
            <w:rPrChange w:id="62" w:author="Benitez, Alejandro" w:date="2025-03-05T10:50:00Z">
              <w:rPr/>
            </w:rPrChange>
          </w:rPr>
          <w:t xml:space="preserve"> </w:t>
        </w:r>
        <w:proofErr w:type="spellStart"/>
        <w:r w:rsidRPr="00274894">
          <w:rPr>
            <w:rFonts w:ascii="Arial" w:hAnsi="Arial" w:cs="Arial"/>
            <w:b/>
            <w:rPrChange w:id="63" w:author="Benitez, Alejandro" w:date="2025-03-05T10:50:00Z">
              <w:rPr/>
            </w:rPrChange>
          </w:rPr>
          <w:t>the</w:t>
        </w:r>
        <w:proofErr w:type="spellEnd"/>
        <w:r w:rsidRPr="00274894">
          <w:rPr>
            <w:rFonts w:ascii="Arial" w:hAnsi="Arial" w:cs="Arial"/>
            <w:b/>
            <w:rPrChange w:id="64" w:author="Benitez, Alejandro" w:date="2025-03-05T10:50:00Z">
              <w:rPr/>
            </w:rPrChange>
          </w:rPr>
          <w:t xml:space="preserve"> </w:t>
        </w:r>
        <w:proofErr w:type="spellStart"/>
        <w:r w:rsidRPr="00274894">
          <w:rPr>
            <w:rFonts w:ascii="Arial" w:hAnsi="Arial" w:cs="Arial"/>
            <w:b/>
            <w:rPrChange w:id="65" w:author="Benitez, Alejandro" w:date="2025-03-05T10:50:00Z">
              <w:rPr/>
            </w:rPrChange>
          </w:rPr>
          <w:t>focus</w:t>
        </w:r>
        <w:proofErr w:type="spellEnd"/>
        <w:r w:rsidRPr="00274894">
          <w:rPr>
            <w:rFonts w:ascii="Arial" w:hAnsi="Arial" w:cs="Arial"/>
            <w:b/>
            <w:rPrChange w:id="66" w:author="Benitez, Alejandro" w:date="2025-03-05T10:50:00Z">
              <w:rPr/>
            </w:rPrChange>
          </w:rPr>
          <w:t xml:space="preserve"> </w:t>
        </w:r>
        <w:proofErr w:type="spellStart"/>
        <w:r w:rsidRPr="00274894">
          <w:rPr>
            <w:rFonts w:ascii="Arial" w:hAnsi="Arial" w:cs="Arial"/>
            <w:b/>
            <w:rPrChange w:id="67" w:author="Benitez, Alejandro" w:date="2025-03-05T10:50:00Z">
              <w:rPr/>
            </w:rPrChange>
          </w:rPr>
          <w:t>of</w:t>
        </w:r>
        <w:proofErr w:type="spellEnd"/>
        <w:r w:rsidRPr="00274894">
          <w:rPr>
            <w:rFonts w:ascii="Arial" w:hAnsi="Arial" w:cs="Arial"/>
            <w:b/>
            <w:rPrChange w:id="68" w:author="Benitez, Alejandro" w:date="2025-03-05T10:50:00Z">
              <w:rPr/>
            </w:rPrChange>
          </w:rPr>
          <w:t xml:space="preserve"> Logopak Systeme GmbH &amp; Co. </w:t>
        </w:r>
        <w:proofErr w:type="spellStart"/>
        <w:r w:rsidRPr="00274894">
          <w:rPr>
            <w:rFonts w:ascii="Arial" w:hAnsi="Arial" w:cs="Arial"/>
            <w:b/>
            <w:rPrChange w:id="69" w:author="Benitez, Alejandro" w:date="2025-03-05T10:50:00Z">
              <w:rPr/>
            </w:rPrChange>
          </w:rPr>
          <w:t>KG’s</w:t>
        </w:r>
        <w:proofErr w:type="spellEnd"/>
        <w:r w:rsidRPr="00274894">
          <w:rPr>
            <w:rFonts w:ascii="Arial" w:hAnsi="Arial" w:cs="Arial"/>
            <w:b/>
            <w:rPrChange w:id="70" w:author="Benitez, Alejandro" w:date="2025-03-05T10:50:00Z">
              <w:rPr/>
            </w:rPrChange>
          </w:rPr>
          <w:t xml:space="preserve"> </w:t>
        </w:r>
        <w:proofErr w:type="spellStart"/>
        <w:r w:rsidRPr="00274894">
          <w:rPr>
            <w:rFonts w:ascii="Arial" w:hAnsi="Arial" w:cs="Arial"/>
            <w:b/>
            <w:rPrChange w:id="71" w:author="Benitez, Alejandro" w:date="2025-03-05T10:50:00Z">
              <w:rPr/>
            </w:rPrChange>
          </w:rPr>
          <w:t>presence</w:t>
        </w:r>
        <w:proofErr w:type="spellEnd"/>
        <w:r w:rsidRPr="00274894">
          <w:rPr>
            <w:rFonts w:ascii="Arial" w:hAnsi="Arial" w:cs="Arial"/>
            <w:b/>
            <w:rPrChange w:id="72" w:author="Benitez, Alejandro" w:date="2025-03-05T10:50:00Z">
              <w:rPr/>
            </w:rPrChange>
          </w:rPr>
          <w:t xml:space="preserve"> at </w:t>
        </w:r>
        <w:proofErr w:type="spellStart"/>
        <w:r w:rsidRPr="00274894">
          <w:rPr>
            <w:rFonts w:ascii="Arial" w:hAnsi="Arial" w:cs="Arial"/>
            <w:b/>
            <w:rPrChange w:id="73" w:author="Benitez, Alejandro" w:date="2025-03-05T10:50:00Z">
              <w:rPr/>
            </w:rPrChange>
          </w:rPr>
          <w:t>LogiMAT</w:t>
        </w:r>
        <w:proofErr w:type="spellEnd"/>
        <w:r w:rsidRPr="00274894">
          <w:rPr>
            <w:rFonts w:ascii="Arial" w:hAnsi="Arial" w:cs="Arial"/>
            <w:b/>
            <w:rPrChange w:id="74" w:author="Benitez, Alejandro" w:date="2025-03-05T10:50:00Z">
              <w:rPr/>
            </w:rPrChange>
          </w:rPr>
          <w:t xml:space="preserve"> </w:t>
        </w:r>
        <w:proofErr w:type="spellStart"/>
        <w:r w:rsidRPr="00274894">
          <w:rPr>
            <w:rFonts w:ascii="Arial" w:hAnsi="Arial" w:cs="Arial"/>
            <w:b/>
            <w:rPrChange w:id="75" w:author="Benitez, Alejandro" w:date="2025-03-05T10:50:00Z">
              <w:rPr/>
            </w:rPrChange>
          </w:rPr>
          <w:t>from</w:t>
        </w:r>
        <w:proofErr w:type="spellEnd"/>
        <w:r w:rsidRPr="00274894">
          <w:rPr>
            <w:rFonts w:ascii="Arial" w:hAnsi="Arial" w:cs="Arial"/>
            <w:b/>
            <w:rPrChange w:id="76" w:author="Benitez, Alejandro" w:date="2025-03-05T10:50:00Z">
              <w:rPr/>
            </w:rPrChange>
          </w:rPr>
          <w:t xml:space="preserve"> 11 </w:t>
        </w:r>
        <w:proofErr w:type="spellStart"/>
        <w:r w:rsidRPr="00274894">
          <w:rPr>
            <w:rFonts w:ascii="Arial" w:hAnsi="Arial" w:cs="Arial"/>
            <w:b/>
            <w:rPrChange w:id="77" w:author="Benitez, Alejandro" w:date="2025-03-05T10:50:00Z">
              <w:rPr/>
            </w:rPrChange>
          </w:rPr>
          <w:t>to</w:t>
        </w:r>
        <w:proofErr w:type="spellEnd"/>
        <w:r w:rsidRPr="00274894">
          <w:rPr>
            <w:rFonts w:ascii="Arial" w:hAnsi="Arial" w:cs="Arial"/>
            <w:b/>
            <w:rPrChange w:id="78" w:author="Benitez, Alejandro" w:date="2025-03-05T10:50:00Z">
              <w:rPr/>
            </w:rPrChange>
          </w:rPr>
          <w:t xml:space="preserve"> 13 March 2025 (Hall 2, Stand C22). </w:t>
        </w:r>
      </w:ins>
      <w:proofErr w:type="spellStart"/>
      <w:ins w:id="79" w:author="Benitez, Alejandro" w:date="2025-03-05T10:56:00Z">
        <w:r w:rsidR="008B2E2E">
          <w:rPr>
            <w:rFonts w:ascii="Arial" w:hAnsi="Arial" w:cs="Arial"/>
            <w:b/>
          </w:rPr>
          <w:t>Labeling</w:t>
        </w:r>
      </w:ins>
      <w:proofErr w:type="spellEnd"/>
      <w:ins w:id="80" w:author="Benitez, Alejandro" w:date="2025-03-05T10:50:00Z">
        <w:r w:rsidRPr="00274894">
          <w:rPr>
            <w:rFonts w:ascii="Arial" w:hAnsi="Arial" w:cs="Arial"/>
            <w:b/>
            <w:rPrChange w:id="81" w:author="Benitez, Alejandro" w:date="2025-03-05T10:50:00Z">
              <w:rPr/>
            </w:rPrChange>
          </w:rPr>
          <w:t xml:space="preserve"> </w:t>
        </w:r>
        <w:proofErr w:type="spellStart"/>
        <w:r w:rsidRPr="00274894">
          <w:rPr>
            <w:rFonts w:ascii="Arial" w:hAnsi="Arial" w:cs="Arial"/>
            <w:b/>
            <w:rPrChange w:id="82" w:author="Benitez, Alejandro" w:date="2025-03-05T10:50:00Z">
              <w:rPr/>
            </w:rPrChange>
          </w:rPr>
          <w:t>solutions</w:t>
        </w:r>
        <w:proofErr w:type="spellEnd"/>
        <w:r w:rsidRPr="00274894">
          <w:rPr>
            <w:rFonts w:ascii="Arial" w:hAnsi="Arial" w:cs="Arial"/>
            <w:b/>
            <w:rPrChange w:id="83" w:author="Benitez, Alejandro" w:date="2025-03-05T10:50:00Z">
              <w:rPr/>
            </w:rPrChange>
          </w:rPr>
          <w:t xml:space="preserve"> </w:t>
        </w:r>
        <w:proofErr w:type="spellStart"/>
        <w:r w:rsidRPr="00274894">
          <w:rPr>
            <w:rFonts w:ascii="Arial" w:hAnsi="Arial" w:cs="Arial"/>
            <w:b/>
            <w:rPrChange w:id="84" w:author="Benitez, Alejandro" w:date="2025-03-05T10:50:00Z">
              <w:rPr/>
            </w:rPrChange>
          </w:rPr>
          <w:t>from</w:t>
        </w:r>
        <w:proofErr w:type="spellEnd"/>
        <w:r w:rsidRPr="00274894">
          <w:rPr>
            <w:rFonts w:ascii="Arial" w:hAnsi="Arial" w:cs="Arial"/>
            <w:b/>
            <w:rPrChange w:id="85" w:author="Benitez, Alejandro" w:date="2025-03-05T10:50:00Z">
              <w:rPr/>
            </w:rPrChange>
          </w:rPr>
          <w:t xml:space="preserve"> PID </w:t>
        </w:r>
        <w:proofErr w:type="spellStart"/>
        <w:r w:rsidRPr="00274894">
          <w:rPr>
            <w:rFonts w:ascii="Arial" w:hAnsi="Arial" w:cs="Arial"/>
            <w:b/>
            <w:rPrChange w:id="86" w:author="Benitez, Alejandro" w:date="2025-03-05T10:50:00Z">
              <w:rPr/>
            </w:rPrChange>
          </w:rPr>
          <w:t>sister</w:t>
        </w:r>
        <w:proofErr w:type="spellEnd"/>
        <w:r w:rsidRPr="00274894">
          <w:rPr>
            <w:rFonts w:ascii="Arial" w:hAnsi="Arial" w:cs="Arial"/>
            <w:b/>
            <w:rPrChange w:id="87" w:author="Benitez, Alejandro" w:date="2025-03-05T10:50:00Z">
              <w:rPr/>
            </w:rPrChange>
          </w:rPr>
          <w:t xml:space="preserve"> </w:t>
        </w:r>
        <w:proofErr w:type="spellStart"/>
        <w:r w:rsidRPr="00274894">
          <w:rPr>
            <w:rFonts w:ascii="Arial" w:hAnsi="Arial" w:cs="Arial"/>
            <w:b/>
            <w:rPrChange w:id="88" w:author="Benitez, Alejandro" w:date="2025-03-05T10:50:00Z">
              <w:rPr/>
            </w:rPrChange>
          </w:rPr>
          <w:t>company</w:t>
        </w:r>
        <w:proofErr w:type="spellEnd"/>
        <w:r w:rsidRPr="00274894">
          <w:rPr>
            <w:rFonts w:ascii="Arial" w:hAnsi="Arial" w:cs="Arial"/>
            <w:b/>
            <w:rPrChange w:id="89" w:author="Benitez, Alejandro" w:date="2025-03-05T10:50:00Z">
              <w:rPr/>
            </w:rPrChange>
          </w:rPr>
          <w:t xml:space="preserve"> </w:t>
        </w:r>
        <w:proofErr w:type="spellStart"/>
        <w:r w:rsidRPr="00274894">
          <w:rPr>
            <w:rFonts w:ascii="Arial" w:hAnsi="Arial" w:cs="Arial"/>
            <w:b/>
            <w:rPrChange w:id="90" w:author="Benitez, Alejandro" w:date="2025-03-05T10:50:00Z">
              <w:rPr/>
            </w:rPrChange>
          </w:rPr>
          <w:t>Novexx</w:t>
        </w:r>
        <w:proofErr w:type="spellEnd"/>
        <w:r w:rsidRPr="00274894">
          <w:rPr>
            <w:rFonts w:ascii="Arial" w:hAnsi="Arial" w:cs="Arial"/>
            <w:b/>
            <w:rPrChange w:id="91" w:author="Benitez, Alejandro" w:date="2025-03-05T10:50:00Z">
              <w:rPr/>
            </w:rPrChange>
          </w:rPr>
          <w:t xml:space="preserve"> Solutions GmbH will also </w:t>
        </w:r>
        <w:proofErr w:type="spellStart"/>
        <w:r w:rsidRPr="00274894">
          <w:rPr>
            <w:rFonts w:ascii="Arial" w:hAnsi="Arial" w:cs="Arial"/>
            <w:b/>
            <w:rPrChange w:id="92" w:author="Benitez, Alejandro" w:date="2025-03-05T10:50:00Z">
              <w:rPr/>
            </w:rPrChange>
          </w:rPr>
          <w:t>be</w:t>
        </w:r>
        <w:proofErr w:type="spellEnd"/>
        <w:r w:rsidRPr="00274894">
          <w:rPr>
            <w:rFonts w:ascii="Arial" w:hAnsi="Arial" w:cs="Arial"/>
            <w:b/>
            <w:rPrChange w:id="93" w:author="Benitez, Alejandro" w:date="2025-03-05T10:50:00Z">
              <w:rPr/>
            </w:rPrChange>
          </w:rPr>
          <w:t xml:space="preserve"> </w:t>
        </w:r>
        <w:proofErr w:type="spellStart"/>
        <w:r w:rsidRPr="00274894">
          <w:rPr>
            <w:rFonts w:ascii="Arial" w:hAnsi="Arial" w:cs="Arial"/>
            <w:b/>
            <w:rPrChange w:id="94" w:author="Benitez, Alejandro" w:date="2025-03-05T10:50:00Z">
              <w:rPr/>
            </w:rPrChange>
          </w:rPr>
          <w:t>showcased</w:t>
        </w:r>
        <w:proofErr w:type="spellEnd"/>
        <w:r w:rsidRPr="00274894">
          <w:rPr>
            <w:rFonts w:ascii="Arial" w:hAnsi="Arial" w:cs="Arial"/>
            <w:b/>
            <w:rPrChange w:id="95" w:author="Benitez, Alejandro" w:date="2025-03-05T10:50:00Z">
              <w:rPr/>
            </w:rPrChange>
          </w:rPr>
          <w:t>.</w:t>
        </w:r>
      </w:ins>
    </w:p>
    <w:p w14:paraId="633AEA37" w14:textId="0293A3AC" w:rsidR="00274894" w:rsidRPr="00274894" w:rsidRDefault="00274894" w:rsidP="00274894">
      <w:pPr>
        <w:pStyle w:val="StandardWeb"/>
        <w:rPr>
          <w:ins w:id="96" w:author="Benitez, Alejandro" w:date="2025-03-05T10:50:00Z"/>
          <w:rFonts w:ascii="Arial" w:hAnsi="Arial" w:cs="Arial"/>
          <w:rPrChange w:id="97" w:author="Benitez, Alejandro" w:date="2025-03-05T10:50:00Z">
            <w:rPr>
              <w:ins w:id="98" w:author="Benitez, Alejandro" w:date="2025-03-05T10:50:00Z"/>
            </w:rPr>
          </w:rPrChange>
        </w:rPr>
      </w:pPr>
      <w:ins w:id="99" w:author="Benitez, Alejandro" w:date="2025-03-05T10:50:00Z">
        <w:r w:rsidRPr="00274894">
          <w:rPr>
            <w:rFonts w:ascii="Arial" w:hAnsi="Arial" w:cs="Arial"/>
            <w:rPrChange w:id="100" w:author="Benitez, Alejandro" w:date="2025-03-05T10:50:00Z">
              <w:rPr/>
            </w:rPrChange>
          </w:rPr>
          <w:t xml:space="preserve">The </w:t>
        </w:r>
        <w:proofErr w:type="spellStart"/>
        <w:r w:rsidRPr="00274894">
          <w:rPr>
            <w:rFonts w:ascii="Arial" w:hAnsi="Arial" w:cs="Arial"/>
            <w:rPrChange w:id="101" w:author="Benitez, Alejandro" w:date="2025-03-05T10:50:00Z">
              <w:rPr/>
            </w:rPrChange>
          </w:rPr>
          <w:t>exhibits</w:t>
        </w:r>
        <w:proofErr w:type="spellEnd"/>
        <w:r w:rsidRPr="00274894">
          <w:rPr>
            <w:rFonts w:ascii="Arial" w:hAnsi="Arial" w:cs="Arial"/>
            <w:rPrChange w:id="102" w:author="Benitez, Alejandro" w:date="2025-03-05T10:50:00Z">
              <w:rPr/>
            </w:rPrChange>
          </w:rPr>
          <w:t xml:space="preserve"> </w:t>
        </w:r>
        <w:proofErr w:type="spellStart"/>
        <w:r w:rsidRPr="00274894">
          <w:rPr>
            <w:rFonts w:ascii="Arial" w:hAnsi="Arial" w:cs="Arial"/>
            <w:rPrChange w:id="103" w:author="Benitez, Alejandro" w:date="2025-03-05T10:50:00Z">
              <w:rPr/>
            </w:rPrChange>
          </w:rPr>
          <w:t>cover</w:t>
        </w:r>
        <w:proofErr w:type="spellEnd"/>
        <w:r w:rsidRPr="00274894">
          <w:rPr>
            <w:rFonts w:ascii="Arial" w:hAnsi="Arial" w:cs="Arial"/>
            <w:rPrChange w:id="104" w:author="Benitez, Alejandro" w:date="2025-03-05T10:50:00Z">
              <w:rPr/>
            </w:rPrChange>
          </w:rPr>
          <w:t xml:space="preserve"> </w:t>
        </w:r>
        <w:proofErr w:type="spellStart"/>
        <w:r w:rsidRPr="00274894">
          <w:rPr>
            <w:rFonts w:ascii="Arial" w:hAnsi="Arial" w:cs="Arial"/>
            <w:rPrChange w:id="105" w:author="Benitez, Alejandro" w:date="2025-03-05T10:50:00Z">
              <w:rPr/>
            </w:rPrChange>
          </w:rPr>
          <w:t>four</w:t>
        </w:r>
        <w:proofErr w:type="spellEnd"/>
        <w:r w:rsidRPr="00274894">
          <w:rPr>
            <w:rFonts w:ascii="Arial" w:hAnsi="Arial" w:cs="Arial"/>
            <w:rPrChange w:id="106" w:author="Benitez, Alejandro" w:date="2025-03-05T10:50:00Z">
              <w:rPr/>
            </w:rPrChange>
          </w:rPr>
          <w:t xml:space="preserve"> </w:t>
        </w:r>
        <w:proofErr w:type="spellStart"/>
        <w:r w:rsidRPr="00274894">
          <w:rPr>
            <w:rFonts w:ascii="Arial" w:hAnsi="Arial" w:cs="Arial"/>
            <w:rPrChange w:id="107" w:author="Benitez, Alejandro" w:date="2025-03-05T10:50:00Z">
              <w:rPr/>
            </w:rPrChange>
          </w:rPr>
          <w:t>key</w:t>
        </w:r>
        <w:proofErr w:type="spellEnd"/>
        <w:r w:rsidRPr="00274894">
          <w:rPr>
            <w:rFonts w:ascii="Arial" w:hAnsi="Arial" w:cs="Arial"/>
            <w:rPrChange w:id="108" w:author="Benitez, Alejandro" w:date="2025-03-05T10:50:00Z">
              <w:rPr/>
            </w:rPrChange>
          </w:rPr>
          <w:t xml:space="preserve"> </w:t>
        </w:r>
        <w:proofErr w:type="spellStart"/>
        <w:r w:rsidRPr="00274894">
          <w:rPr>
            <w:rFonts w:ascii="Arial" w:hAnsi="Arial" w:cs="Arial"/>
            <w:rPrChange w:id="109" w:author="Benitez, Alejandro" w:date="2025-03-05T10:50:00Z">
              <w:rPr/>
            </w:rPrChange>
          </w:rPr>
          <w:t>areas</w:t>
        </w:r>
        <w:proofErr w:type="spellEnd"/>
        <w:r w:rsidRPr="00274894">
          <w:rPr>
            <w:rFonts w:ascii="Arial" w:hAnsi="Arial" w:cs="Arial"/>
            <w:rPrChange w:id="110" w:author="Benitez, Alejandro" w:date="2025-03-05T10:50:00Z">
              <w:rPr/>
            </w:rPrChange>
          </w:rPr>
          <w:t xml:space="preserve">: </w:t>
        </w:r>
        <w:proofErr w:type="spellStart"/>
        <w:r w:rsidRPr="00274894">
          <w:rPr>
            <w:rFonts w:ascii="Arial" w:hAnsi="Arial" w:cs="Arial"/>
            <w:rPrChange w:id="111" w:author="Benitez, Alejandro" w:date="2025-03-05T10:50:00Z">
              <w:rPr/>
            </w:rPrChange>
          </w:rPr>
          <w:t>pallet</w:t>
        </w:r>
        <w:proofErr w:type="spellEnd"/>
        <w:r w:rsidRPr="00274894">
          <w:rPr>
            <w:rFonts w:ascii="Arial" w:hAnsi="Arial" w:cs="Arial"/>
            <w:rPrChange w:id="112" w:author="Benitez, Alejandro" w:date="2025-03-05T10:50:00Z">
              <w:rPr/>
            </w:rPrChange>
          </w:rPr>
          <w:t xml:space="preserve"> </w:t>
        </w:r>
      </w:ins>
      <w:proofErr w:type="spellStart"/>
      <w:ins w:id="113" w:author="Benitez, Alejandro" w:date="2025-03-05T10:56:00Z">
        <w:r w:rsidR="008B2E2E">
          <w:rPr>
            <w:rFonts w:ascii="Arial" w:hAnsi="Arial" w:cs="Arial"/>
          </w:rPr>
          <w:t>labeling</w:t>
        </w:r>
      </w:ins>
      <w:proofErr w:type="spellEnd"/>
      <w:ins w:id="114" w:author="Benitez, Alejandro" w:date="2025-03-05T10:50:00Z">
        <w:r w:rsidRPr="00274894">
          <w:rPr>
            <w:rFonts w:ascii="Arial" w:hAnsi="Arial" w:cs="Arial"/>
            <w:rPrChange w:id="115" w:author="Benitez, Alejandro" w:date="2025-03-05T10:50:00Z">
              <w:rPr/>
            </w:rPrChange>
          </w:rPr>
          <w:t xml:space="preserve"> </w:t>
        </w:r>
        <w:proofErr w:type="spellStart"/>
        <w:r w:rsidRPr="00274894">
          <w:rPr>
            <w:rFonts w:ascii="Arial" w:hAnsi="Arial" w:cs="Arial"/>
            <w:rPrChange w:id="116" w:author="Benitez, Alejandro" w:date="2025-03-05T10:50:00Z">
              <w:rPr/>
            </w:rPrChange>
          </w:rPr>
          <w:t>with</w:t>
        </w:r>
        <w:proofErr w:type="spellEnd"/>
        <w:r w:rsidRPr="00274894">
          <w:rPr>
            <w:rFonts w:ascii="Arial" w:hAnsi="Arial" w:cs="Arial"/>
            <w:rPrChange w:id="117" w:author="Benitez, Alejandro" w:date="2025-03-05T10:50:00Z">
              <w:rPr/>
            </w:rPrChange>
          </w:rPr>
          <w:t xml:space="preserve"> a versatile and </w:t>
        </w:r>
        <w:proofErr w:type="spellStart"/>
        <w:r w:rsidRPr="00274894">
          <w:rPr>
            <w:rFonts w:ascii="Arial" w:hAnsi="Arial" w:cs="Arial"/>
            <w:rPrChange w:id="118" w:author="Benitez, Alejandro" w:date="2025-03-05T10:50:00Z">
              <w:rPr/>
            </w:rPrChange>
          </w:rPr>
          <w:t>environmentally</w:t>
        </w:r>
        <w:proofErr w:type="spellEnd"/>
        <w:r w:rsidRPr="00274894">
          <w:rPr>
            <w:rFonts w:ascii="Arial" w:hAnsi="Arial" w:cs="Arial"/>
            <w:rPrChange w:id="119" w:author="Benitez, Alejandro" w:date="2025-03-05T10:50:00Z">
              <w:rPr/>
            </w:rPrChange>
          </w:rPr>
          <w:t xml:space="preserve"> </w:t>
        </w:r>
        <w:proofErr w:type="spellStart"/>
        <w:r w:rsidRPr="00274894">
          <w:rPr>
            <w:rFonts w:ascii="Arial" w:hAnsi="Arial" w:cs="Arial"/>
            <w:rPrChange w:id="120" w:author="Benitez, Alejandro" w:date="2025-03-05T10:50:00Z">
              <w:rPr/>
            </w:rPrChange>
          </w:rPr>
          <w:t>friendly</w:t>
        </w:r>
        <w:proofErr w:type="spellEnd"/>
        <w:r w:rsidRPr="00274894">
          <w:rPr>
            <w:rFonts w:ascii="Arial" w:hAnsi="Arial" w:cs="Arial"/>
            <w:rPrChange w:id="121" w:author="Benitez, Alejandro" w:date="2025-03-05T10:50:00Z">
              <w:rPr/>
            </w:rPrChange>
          </w:rPr>
          <w:t xml:space="preserve"> </w:t>
        </w:r>
        <w:proofErr w:type="spellStart"/>
        <w:r w:rsidRPr="00274894">
          <w:rPr>
            <w:rFonts w:ascii="Arial" w:hAnsi="Arial" w:cs="Arial"/>
            <w:rPrChange w:id="122" w:author="Benitez, Alejandro" w:date="2025-03-05T10:50:00Z">
              <w:rPr/>
            </w:rPrChange>
          </w:rPr>
          <w:t>three-sided</w:t>
        </w:r>
        <w:proofErr w:type="spellEnd"/>
        <w:r w:rsidRPr="00274894">
          <w:rPr>
            <w:rFonts w:ascii="Arial" w:hAnsi="Arial" w:cs="Arial"/>
            <w:rPrChange w:id="123" w:author="Benitez, Alejandro" w:date="2025-03-05T10:50:00Z">
              <w:rPr/>
            </w:rPrChange>
          </w:rPr>
          <w:t xml:space="preserve"> </w:t>
        </w:r>
      </w:ins>
      <w:proofErr w:type="spellStart"/>
      <w:ins w:id="124" w:author="Benitez, Alejandro" w:date="2025-03-05T10:56:00Z">
        <w:r w:rsidR="008B2E2E">
          <w:rPr>
            <w:rFonts w:ascii="Arial" w:hAnsi="Arial" w:cs="Arial"/>
          </w:rPr>
          <w:t>labeling</w:t>
        </w:r>
      </w:ins>
      <w:proofErr w:type="spellEnd"/>
      <w:ins w:id="125" w:author="Benitez, Alejandro" w:date="2025-03-05T10:50:00Z">
        <w:r w:rsidRPr="00274894">
          <w:rPr>
            <w:rFonts w:ascii="Arial" w:hAnsi="Arial" w:cs="Arial"/>
            <w:rPrChange w:id="126" w:author="Benitez, Alejandro" w:date="2025-03-05T10:50:00Z">
              <w:rPr/>
            </w:rPrChange>
          </w:rPr>
          <w:t xml:space="preserve"> </w:t>
        </w:r>
        <w:proofErr w:type="spellStart"/>
        <w:r w:rsidRPr="00274894">
          <w:rPr>
            <w:rFonts w:ascii="Arial" w:hAnsi="Arial" w:cs="Arial"/>
            <w:rPrChange w:id="127" w:author="Benitez, Alejandro" w:date="2025-03-05T10:50:00Z">
              <w:rPr/>
            </w:rPrChange>
          </w:rPr>
          <w:t>system</w:t>
        </w:r>
        <w:proofErr w:type="spellEnd"/>
        <w:r w:rsidRPr="00274894">
          <w:rPr>
            <w:rFonts w:ascii="Arial" w:hAnsi="Arial" w:cs="Arial"/>
            <w:rPrChange w:id="128" w:author="Benitez, Alejandro" w:date="2025-03-05T10:50:00Z">
              <w:rPr/>
            </w:rPrChange>
          </w:rPr>
          <w:t xml:space="preserve"> </w:t>
        </w:r>
        <w:proofErr w:type="spellStart"/>
        <w:r w:rsidRPr="00274894">
          <w:rPr>
            <w:rFonts w:ascii="Arial" w:hAnsi="Arial" w:cs="Arial"/>
            <w:rPrChange w:id="129" w:author="Benitez, Alejandro" w:date="2025-03-05T10:50:00Z">
              <w:rPr/>
            </w:rPrChange>
          </w:rPr>
          <w:t>from</w:t>
        </w:r>
        <w:proofErr w:type="spellEnd"/>
        <w:r w:rsidRPr="00274894">
          <w:rPr>
            <w:rFonts w:ascii="Arial" w:hAnsi="Arial" w:cs="Arial"/>
            <w:rPrChange w:id="130" w:author="Benitez, Alejandro" w:date="2025-03-05T10:50:00Z">
              <w:rPr/>
            </w:rPrChange>
          </w:rPr>
          <w:t xml:space="preserve"> Logopak; a </w:t>
        </w:r>
        <w:proofErr w:type="spellStart"/>
        <w:r w:rsidRPr="00274894">
          <w:rPr>
            <w:rFonts w:ascii="Arial" w:hAnsi="Arial" w:cs="Arial"/>
            <w:rPrChange w:id="131" w:author="Benitez, Alejandro" w:date="2025-03-05T10:50:00Z">
              <w:rPr/>
            </w:rPrChange>
          </w:rPr>
          <w:t>collaborative</w:t>
        </w:r>
        <w:proofErr w:type="spellEnd"/>
        <w:r w:rsidRPr="00274894">
          <w:rPr>
            <w:rFonts w:ascii="Arial" w:hAnsi="Arial" w:cs="Arial"/>
            <w:rPrChange w:id="132" w:author="Benitez, Alejandro" w:date="2025-03-05T10:50:00Z">
              <w:rPr/>
            </w:rPrChange>
          </w:rPr>
          <w:t xml:space="preserve"> </w:t>
        </w:r>
        <w:proofErr w:type="spellStart"/>
        <w:r w:rsidRPr="00274894">
          <w:rPr>
            <w:rFonts w:ascii="Arial" w:hAnsi="Arial" w:cs="Arial"/>
            <w:rPrChange w:id="133" w:author="Benitez, Alejandro" w:date="2025-03-05T10:50:00Z">
              <w:rPr/>
            </w:rPrChange>
          </w:rPr>
          <w:t>solution</w:t>
        </w:r>
        <w:proofErr w:type="spellEnd"/>
        <w:r w:rsidRPr="00274894">
          <w:rPr>
            <w:rFonts w:ascii="Arial" w:hAnsi="Arial" w:cs="Arial"/>
            <w:rPrChange w:id="134" w:author="Benitez, Alejandro" w:date="2025-03-05T10:50:00Z">
              <w:rPr/>
            </w:rPrChange>
          </w:rPr>
          <w:t xml:space="preserve"> </w:t>
        </w:r>
        <w:proofErr w:type="spellStart"/>
        <w:r w:rsidRPr="00274894">
          <w:rPr>
            <w:rFonts w:ascii="Arial" w:hAnsi="Arial" w:cs="Arial"/>
            <w:rPrChange w:id="135" w:author="Benitez, Alejandro" w:date="2025-03-05T10:50:00Z">
              <w:rPr/>
            </w:rPrChange>
          </w:rPr>
          <w:t>for</w:t>
        </w:r>
        <w:proofErr w:type="spellEnd"/>
        <w:r w:rsidRPr="00274894">
          <w:rPr>
            <w:rFonts w:ascii="Arial" w:hAnsi="Arial" w:cs="Arial"/>
            <w:rPrChange w:id="136" w:author="Benitez, Alejandro" w:date="2025-03-05T10:50:00Z">
              <w:rPr/>
            </w:rPrChange>
          </w:rPr>
          <w:t xml:space="preserve"> </w:t>
        </w:r>
        <w:proofErr w:type="spellStart"/>
        <w:r w:rsidRPr="00274894">
          <w:rPr>
            <w:rFonts w:ascii="Arial" w:hAnsi="Arial" w:cs="Arial"/>
            <w:rPrChange w:id="137" w:author="Benitez, Alejandro" w:date="2025-03-05T10:50:00Z">
              <w:rPr/>
            </w:rPrChange>
          </w:rPr>
          <w:t>outer</w:t>
        </w:r>
        <w:proofErr w:type="spellEnd"/>
        <w:r w:rsidRPr="00274894">
          <w:rPr>
            <w:rFonts w:ascii="Arial" w:hAnsi="Arial" w:cs="Arial"/>
            <w:rPrChange w:id="138" w:author="Benitez, Alejandro" w:date="2025-03-05T10:50:00Z">
              <w:rPr/>
            </w:rPrChange>
          </w:rPr>
          <w:t xml:space="preserve"> </w:t>
        </w:r>
        <w:proofErr w:type="spellStart"/>
        <w:r w:rsidRPr="00274894">
          <w:rPr>
            <w:rFonts w:ascii="Arial" w:hAnsi="Arial" w:cs="Arial"/>
            <w:rPrChange w:id="139" w:author="Benitez, Alejandro" w:date="2025-03-05T10:50:00Z">
              <w:rPr/>
            </w:rPrChange>
          </w:rPr>
          <w:t>packaging</w:t>
        </w:r>
        <w:proofErr w:type="spellEnd"/>
        <w:r w:rsidRPr="00274894">
          <w:rPr>
            <w:rFonts w:ascii="Arial" w:hAnsi="Arial" w:cs="Arial"/>
            <w:rPrChange w:id="140" w:author="Benitez, Alejandro" w:date="2025-03-05T10:50:00Z">
              <w:rPr/>
            </w:rPrChange>
          </w:rPr>
          <w:t xml:space="preserve"> </w:t>
        </w:r>
      </w:ins>
      <w:proofErr w:type="spellStart"/>
      <w:ins w:id="141" w:author="Benitez, Alejandro" w:date="2025-03-05T10:56:00Z">
        <w:r w:rsidR="008B2E2E">
          <w:rPr>
            <w:rFonts w:ascii="Arial" w:hAnsi="Arial" w:cs="Arial"/>
          </w:rPr>
          <w:t>labeling</w:t>
        </w:r>
      </w:ins>
      <w:proofErr w:type="spellEnd"/>
      <w:ins w:id="142" w:author="Benitez, Alejandro" w:date="2025-03-05T10:50:00Z">
        <w:r w:rsidRPr="00274894">
          <w:rPr>
            <w:rFonts w:ascii="Arial" w:hAnsi="Arial" w:cs="Arial"/>
            <w:rPrChange w:id="143" w:author="Benitez, Alejandro" w:date="2025-03-05T10:50:00Z">
              <w:rPr/>
            </w:rPrChange>
          </w:rPr>
          <w:t xml:space="preserve">, </w:t>
        </w:r>
        <w:proofErr w:type="spellStart"/>
        <w:r w:rsidRPr="00274894">
          <w:rPr>
            <w:rFonts w:ascii="Arial" w:hAnsi="Arial" w:cs="Arial"/>
            <w:rPrChange w:id="144" w:author="Benitez, Alejandro" w:date="2025-03-05T10:50:00Z">
              <w:rPr/>
            </w:rPrChange>
          </w:rPr>
          <w:t>featuring</w:t>
        </w:r>
        <w:proofErr w:type="spellEnd"/>
        <w:r w:rsidRPr="00274894">
          <w:rPr>
            <w:rFonts w:ascii="Arial" w:hAnsi="Arial" w:cs="Arial"/>
            <w:rPrChange w:id="145" w:author="Benitez, Alejandro" w:date="2025-03-05T10:50:00Z">
              <w:rPr/>
            </w:rPrChange>
          </w:rPr>
          <w:t xml:space="preserve"> </w:t>
        </w:r>
        <w:proofErr w:type="spellStart"/>
        <w:r w:rsidRPr="00274894">
          <w:rPr>
            <w:rFonts w:ascii="Arial" w:hAnsi="Arial" w:cs="Arial"/>
            <w:rPrChange w:id="146" w:author="Benitez, Alejandro" w:date="2025-03-05T10:50:00Z">
              <w:rPr/>
            </w:rPrChange>
          </w:rPr>
          <w:t>specialised</w:t>
        </w:r>
        <w:proofErr w:type="spellEnd"/>
        <w:r w:rsidRPr="00274894">
          <w:rPr>
            <w:rFonts w:ascii="Arial" w:hAnsi="Arial" w:cs="Arial"/>
            <w:rPrChange w:id="147" w:author="Benitez, Alejandro" w:date="2025-03-05T10:50:00Z">
              <w:rPr/>
            </w:rPrChange>
          </w:rPr>
          <w:t xml:space="preserve"> </w:t>
        </w:r>
        <w:proofErr w:type="spellStart"/>
        <w:r w:rsidRPr="00274894">
          <w:rPr>
            <w:rFonts w:ascii="Arial" w:hAnsi="Arial" w:cs="Arial"/>
            <w:rPrChange w:id="148" w:author="Benitez, Alejandro" w:date="2025-03-05T10:50:00Z">
              <w:rPr/>
            </w:rPrChange>
          </w:rPr>
          <w:t>shipping</w:t>
        </w:r>
        <w:proofErr w:type="spellEnd"/>
        <w:r w:rsidRPr="00274894">
          <w:rPr>
            <w:rFonts w:ascii="Arial" w:hAnsi="Arial" w:cs="Arial"/>
            <w:rPrChange w:id="149" w:author="Benitez, Alejandro" w:date="2025-03-05T10:50:00Z">
              <w:rPr/>
            </w:rPrChange>
          </w:rPr>
          <w:t xml:space="preserve"> </w:t>
        </w:r>
        <w:proofErr w:type="spellStart"/>
        <w:r w:rsidRPr="00274894">
          <w:rPr>
            <w:rFonts w:ascii="Arial" w:hAnsi="Arial" w:cs="Arial"/>
            <w:rPrChange w:id="150" w:author="Benitez, Alejandro" w:date="2025-03-05T10:50:00Z">
              <w:rPr/>
            </w:rPrChange>
          </w:rPr>
          <w:t>label</w:t>
        </w:r>
        <w:proofErr w:type="spellEnd"/>
        <w:r w:rsidRPr="00274894">
          <w:rPr>
            <w:rFonts w:ascii="Arial" w:hAnsi="Arial" w:cs="Arial"/>
            <w:rPrChange w:id="151" w:author="Benitez, Alejandro" w:date="2025-03-05T10:50:00Z">
              <w:rPr/>
            </w:rPrChange>
          </w:rPr>
          <w:t xml:space="preserve"> </w:t>
        </w:r>
        <w:proofErr w:type="spellStart"/>
        <w:r w:rsidRPr="00274894">
          <w:rPr>
            <w:rFonts w:ascii="Arial" w:hAnsi="Arial" w:cs="Arial"/>
            <w:rPrChange w:id="152" w:author="Benitez, Alejandro" w:date="2025-03-05T10:50:00Z">
              <w:rPr/>
            </w:rPrChange>
          </w:rPr>
          <w:t>applicators</w:t>
        </w:r>
        <w:proofErr w:type="spellEnd"/>
        <w:r w:rsidRPr="00274894">
          <w:rPr>
            <w:rFonts w:ascii="Arial" w:hAnsi="Arial" w:cs="Arial"/>
            <w:rPrChange w:id="153" w:author="Benitez, Alejandro" w:date="2025-03-05T10:50:00Z">
              <w:rPr/>
            </w:rPrChange>
          </w:rPr>
          <w:t xml:space="preserve"> </w:t>
        </w:r>
        <w:proofErr w:type="spellStart"/>
        <w:r w:rsidRPr="00274894">
          <w:rPr>
            <w:rFonts w:ascii="Arial" w:hAnsi="Arial" w:cs="Arial"/>
            <w:rPrChange w:id="154" w:author="Benitez, Alejandro" w:date="2025-03-05T10:50:00Z">
              <w:rPr/>
            </w:rPrChange>
          </w:rPr>
          <w:t>for</w:t>
        </w:r>
        <w:proofErr w:type="spellEnd"/>
        <w:r w:rsidRPr="00274894">
          <w:rPr>
            <w:rFonts w:ascii="Arial" w:hAnsi="Arial" w:cs="Arial"/>
            <w:rPrChange w:id="155" w:author="Benitez, Alejandro" w:date="2025-03-05T10:50:00Z">
              <w:rPr/>
            </w:rPrChange>
          </w:rPr>
          <w:t xml:space="preserve"> e-</w:t>
        </w:r>
        <w:proofErr w:type="spellStart"/>
        <w:r w:rsidRPr="00274894">
          <w:rPr>
            <w:rFonts w:ascii="Arial" w:hAnsi="Arial" w:cs="Arial"/>
            <w:rPrChange w:id="156" w:author="Benitez, Alejandro" w:date="2025-03-05T10:50:00Z">
              <w:rPr/>
            </w:rPrChange>
          </w:rPr>
          <w:t>commerce</w:t>
        </w:r>
        <w:proofErr w:type="spellEnd"/>
        <w:r w:rsidRPr="00274894">
          <w:rPr>
            <w:rFonts w:ascii="Arial" w:hAnsi="Arial" w:cs="Arial"/>
            <w:rPrChange w:id="157" w:author="Benitez, Alejandro" w:date="2025-03-05T10:50:00Z">
              <w:rPr/>
            </w:rPrChange>
          </w:rPr>
          <w:t xml:space="preserve"> and </w:t>
        </w:r>
        <w:proofErr w:type="spellStart"/>
        <w:r w:rsidRPr="00274894">
          <w:rPr>
            <w:rFonts w:ascii="Arial" w:hAnsi="Arial" w:cs="Arial"/>
            <w:rPrChange w:id="158" w:author="Benitez, Alejandro" w:date="2025-03-05T10:50:00Z">
              <w:rPr/>
            </w:rPrChange>
          </w:rPr>
          <w:t>retail</w:t>
        </w:r>
        <w:proofErr w:type="spellEnd"/>
        <w:r w:rsidRPr="00274894">
          <w:rPr>
            <w:rFonts w:ascii="Arial" w:hAnsi="Arial" w:cs="Arial"/>
            <w:rPrChange w:id="159" w:author="Benitez, Alejandro" w:date="2025-03-05T10:50:00Z">
              <w:rPr/>
            </w:rPrChange>
          </w:rPr>
          <w:t xml:space="preserve">, </w:t>
        </w:r>
        <w:proofErr w:type="spellStart"/>
        <w:r w:rsidRPr="00274894">
          <w:rPr>
            <w:rFonts w:ascii="Arial" w:hAnsi="Arial" w:cs="Arial"/>
            <w:rPrChange w:id="160" w:author="Benitez, Alejandro" w:date="2025-03-05T10:50:00Z">
              <w:rPr/>
            </w:rPrChange>
          </w:rPr>
          <w:t>as</w:t>
        </w:r>
        <w:proofErr w:type="spellEnd"/>
        <w:r w:rsidRPr="00274894">
          <w:rPr>
            <w:rFonts w:ascii="Arial" w:hAnsi="Arial" w:cs="Arial"/>
            <w:rPrChange w:id="161" w:author="Benitez, Alejandro" w:date="2025-03-05T10:50:00Z">
              <w:rPr/>
            </w:rPrChange>
          </w:rPr>
          <w:t xml:space="preserve"> </w:t>
        </w:r>
        <w:proofErr w:type="spellStart"/>
        <w:r w:rsidRPr="00274894">
          <w:rPr>
            <w:rFonts w:ascii="Arial" w:hAnsi="Arial" w:cs="Arial"/>
            <w:rPrChange w:id="162" w:author="Benitez, Alejandro" w:date="2025-03-05T10:50:00Z">
              <w:rPr/>
            </w:rPrChange>
          </w:rPr>
          <w:t>well</w:t>
        </w:r>
        <w:proofErr w:type="spellEnd"/>
        <w:r w:rsidRPr="00274894">
          <w:rPr>
            <w:rFonts w:ascii="Arial" w:hAnsi="Arial" w:cs="Arial"/>
            <w:rPrChange w:id="163" w:author="Benitez, Alejandro" w:date="2025-03-05T10:50:00Z">
              <w:rPr/>
            </w:rPrChange>
          </w:rPr>
          <w:t xml:space="preserve"> </w:t>
        </w:r>
        <w:proofErr w:type="spellStart"/>
        <w:r w:rsidRPr="00274894">
          <w:rPr>
            <w:rFonts w:ascii="Arial" w:hAnsi="Arial" w:cs="Arial"/>
            <w:rPrChange w:id="164" w:author="Benitez, Alejandro" w:date="2025-03-05T10:50:00Z">
              <w:rPr/>
            </w:rPrChange>
          </w:rPr>
          <w:t>as</w:t>
        </w:r>
        <w:proofErr w:type="spellEnd"/>
        <w:r w:rsidRPr="00274894">
          <w:rPr>
            <w:rFonts w:ascii="Arial" w:hAnsi="Arial" w:cs="Arial"/>
            <w:rPrChange w:id="165" w:author="Benitez, Alejandro" w:date="2025-03-05T10:50:00Z">
              <w:rPr/>
            </w:rPrChange>
          </w:rPr>
          <w:t xml:space="preserve"> </w:t>
        </w:r>
        <w:proofErr w:type="spellStart"/>
        <w:r w:rsidRPr="00274894">
          <w:rPr>
            <w:rFonts w:ascii="Arial" w:hAnsi="Arial" w:cs="Arial"/>
            <w:rPrChange w:id="166" w:author="Benitez, Alejandro" w:date="2025-03-05T10:50:00Z">
              <w:rPr/>
            </w:rPrChange>
          </w:rPr>
          <w:t>linerless</w:t>
        </w:r>
        <w:proofErr w:type="spellEnd"/>
        <w:r w:rsidRPr="00274894">
          <w:rPr>
            <w:rFonts w:ascii="Arial" w:hAnsi="Arial" w:cs="Arial"/>
            <w:rPrChange w:id="167" w:author="Benitez, Alejandro" w:date="2025-03-05T10:50:00Z">
              <w:rPr/>
            </w:rPrChange>
          </w:rPr>
          <w:t xml:space="preserve"> </w:t>
        </w:r>
      </w:ins>
      <w:proofErr w:type="spellStart"/>
      <w:ins w:id="168" w:author="Benitez, Alejandro" w:date="2025-03-05T10:56:00Z">
        <w:r w:rsidR="008B2E2E">
          <w:rPr>
            <w:rFonts w:ascii="Arial" w:hAnsi="Arial" w:cs="Arial"/>
          </w:rPr>
          <w:t>labeling</w:t>
        </w:r>
      </w:ins>
      <w:proofErr w:type="spellEnd"/>
      <w:ins w:id="169" w:author="Benitez, Alejandro" w:date="2025-03-05T10:50:00Z">
        <w:r w:rsidRPr="00274894">
          <w:rPr>
            <w:rFonts w:ascii="Arial" w:hAnsi="Arial" w:cs="Arial"/>
            <w:rPrChange w:id="170" w:author="Benitez, Alejandro" w:date="2025-03-05T10:50:00Z">
              <w:rPr/>
            </w:rPrChange>
          </w:rPr>
          <w:t xml:space="preserve">; and </w:t>
        </w:r>
        <w:proofErr w:type="spellStart"/>
        <w:r w:rsidRPr="00274894">
          <w:rPr>
            <w:rFonts w:ascii="Arial" w:hAnsi="Arial" w:cs="Arial"/>
            <w:rPrChange w:id="171" w:author="Benitez, Alejandro" w:date="2025-03-05T10:50:00Z">
              <w:rPr/>
            </w:rPrChange>
          </w:rPr>
          <w:t>product</w:t>
        </w:r>
        <w:proofErr w:type="spellEnd"/>
        <w:r w:rsidRPr="00274894">
          <w:rPr>
            <w:rFonts w:ascii="Arial" w:hAnsi="Arial" w:cs="Arial"/>
            <w:rPrChange w:id="172" w:author="Benitez, Alejandro" w:date="2025-03-05T10:50:00Z">
              <w:rPr/>
            </w:rPrChange>
          </w:rPr>
          <w:t xml:space="preserve"> </w:t>
        </w:r>
      </w:ins>
      <w:proofErr w:type="spellStart"/>
      <w:ins w:id="173" w:author="Benitez, Alejandro" w:date="2025-03-05T10:56:00Z">
        <w:r w:rsidR="008B2E2E">
          <w:rPr>
            <w:rFonts w:ascii="Arial" w:hAnsi="Arial" w:cs="Arial"/>
          </w:rPr>
          <w:t>labeling</w:t>
        </w:r>
      </w:ins>
      <w:proofErr w:type="spellEnd"/>
      <w:ins w:id="174" w:author="Benitez, Alejandro" w:date="2025-03-05T10:50:00Z">
        <w:r w:rsidRPr="00274894">
          <w:rPr>
            <w:rFonts w:ascii="Arial" w:hAnsi="Arial" w:cs="Arial"/>
            <w:rPrChange w:id="175" w:author="Benitez, Alejandro" w:date="2025-03-05T10:50:00Z">
              <w:rPr/>
            </w:rPrChange>
          </w:rPr>
          <w:t xml:space="preserve"> </w:t>
        </w:r>
        <w:proofErr w:type="spellStart"/>
        <w:r w:rsidRPr="00274894">
          <w:rPr>
            <w:rFonts w:ascii="Arial" w:hAnsi="Arial" w:cs="Arial"/>
            <w:rPrChange w:id="176" w:author="Benitez, Alejandro" w:date="2025-03-05T10:50:00Z">
              <w:rPr/>
            </w:rPrChange>
          </w:rPr>
          <w:t>using</w:t>
        </w:r>
        <w:proofErr w:type="spellEnd"/>
        <w:r w:rsidRPr="00274894">
          <w:rPr>
            <w:rFonts w:ascii="Arial" w:hAnsi="Arial" w:cs="Arial"/>
            <w:rPrChange w:id="177" w:author="Benitez, Alejandro" w:date="2025-03-05T10:50:00Z">
              <w:rPr/>
            </w:rPrChange>
          </w:rPr>
          <w:t xml:space="preserve"> </w:t>
        </w:r>
        <w:proofErr w:type="spellStart"/>
        <w:r w:rsidRPr="00274894">
          <w:rPr>
            <w:rFonts w:ascii="Arial" w:hAnsi="Arial" w:cs="Arial"/>
            <w:rPrChange w:id="178" w:author="Benitez, Alejandro" w:date="2025-03-05T10:50:00Z">
              <w:rPr/>
            </w:rPrChange>
          </w:rPr>
          <w:t>Novexx</w:t>
        </w:r>
        <w:proofErr w:type="spellEnd"/>
        <w:r w:rsidRPr="00274894">
          <w:rPr>
            <w:rFonts w:ascii="Arial" w:hAnsi="Arial" w:cs="Arial"/>
            <w:rPrChange w:id="179" w:author="Benitez, Alejandro" w:date="2025-03-05T10:50:00Z">
              <w:rPr/>
            </w:rPrChange>
          </w:rPr>
          <w:t xml:space="preserve"> </w:t>
        </w:r>
        <w:proofErr w:type="spellStart"/>
        <w:r w:rsidRPr="00274894">
          <w:rPr>
            <w:rFonts w:ascii="Arial" w:hAnsi="Arial" w:cs="Arial"/>
            <w:rPrChange w:id="180" w:author="Benitez, Alejandro" w:date="2025-03-05T10:50:00Z">
              <w:rPr/>
            </w:rPrChange>
          </w:rPr>
          <w:t>devices</w:t>
        </w:r>
        <w:proofErr w:type="spellEnd"/>
        <w:r w:rsidRPr="00274894">
          <w:rPr>
            <w:rFonts w:ascii="Arial" w:hAnsi="Arial" w:cs="Arial"/>
            <w:rPrChange w:id="181" w:author="Benitez, Alejandro" w:date="2025-03-05T10:50:00Z">
              <w:rPr/>
            </w:rPrChange>
          </w:rPr>
          <w:t xml:space="preserve">. All </w:t>
        </w:r>
        <w:proofErr w:type="spellStart"/>
        <w:r w:rsidRPr="00274894">
          <w:rPr>
            <w:rFonts w:ascii="Arial" w:hAnsi="Arial" w:cs="Arial"/>
            <w:rPrChange w:id="182" w:author="Benitez, Alejandro" w:date="2025-03-05T10:50:00Z">
              <w:rPr/>
            </w:rPrChange>
          </w:rPr>
          <w:t>exhibits</w:t>
        </w:r>
        <w:proofErr w:type="spellEnd"/>
        <w:r w:rsidRPr="00274894">
          <w:rPr>
            <w:rFonts w:ascii="Arial" w:hAnsi="Arial" w:cs="Arial"/>
            <w:rPrChange w:id="183" w:author="Benitez, Alejandro" w:date="2025-03-05T10:50:00Z">
              <w:rPr/>
            </w:rPrChange>
          </w:rPr>
          <w:t xml:space="preserve"> will </w:t>
        </w:r>
        <w:proofErr w:type="spellStart"/>
        <w:r w:rsidRPr="00274894">
          <w:rPr>
            <w:rFonts w:ascii="Arial" w:hAnsi="Arial" w:cs="Arial"/>
            <w:rPrChange w:id="184" w:author="Benitez, Alejandro" w:date="2025-03-05T10:50:00Z">
              <w:rPr/>
            </w:rPrChange>
          </w:rPr>
          <w:t>be</w:t>
        </w:r>
        <w:proofErr w:type="spellEnd"/>
        <w:r w:rsidRPr="00274894">
          <w:rPr>
            <w:rFonts w:ascii="Arial" w:hAnsi="Arial" w:cs="Arial"/>
            <w:rPrChange w:id="185" w:author="Benitez, Alejandro" w:date="2025-03-05T10:50:00Z">
              <w:rPr/>
            </w:rPrChange>
          </w:rPr>
          <w:t xml:space="preserve"> </w:t>
        </w:r>
        <w:proofErr w:type="spellStart"/>
        <w:r w:rsidRPr="00274894">
          <w:rPr>
            <w:rFonts w:ascii="Arial" w:hAnsi="Arial" w:cs="Arial"/>
            <w:rPrChange w:id="186" w:author="Benitez, Alejandro" w:date="2025-03-05T10:50:00Z">
              <w:rPr/>
            </w:rPrChange>
          </w:rPr>
          <w:t>controlled</w:t>
        </w:r>
        <w:proofErr w:type="spellEnd"/>
        <w:r w:rsidRPr="00274894">
          <w:rPr>
            <w:rFonts w:ascii="Arial" w:hAnsi="Arial" w:cs="Arial"/>
            <w:rPrChange w:id="187" w:author="Benitez, Alejandro" w:date="2025-03-05T10:50:00Z">
              <w:rPr/>
            </w:rPrChange>
          </w:rPr>
          <w:t xml:space="preserve"> via </w:t>
        </w:r>
        <w:proofErr w:type="spellStart"/>
        <w:r w:rsidRPr="00274894">
          <w:rPr>
            <w:rFonts w:ascii="Arial" w:hAnsi="Arial" w:cs="Arial"/>
            <w:rPrChange w:id="188" w:author="Benitez, Alejandro" w:date="2025-03-05T10:50:00Z">
              <w:rPr/>
            </w:rPrChange>
          </w:rPr>
          <w:t>the</w:t>
        </w:r>
        <w:proofErr w:type="spellEnd"/>
        <w:r w:rsidRPr="00274894">
          <w:rPr>
            <w:rFonts w:ascii="Arial" w:hAnsi="Arial" w:cs="Arial"/>
            <w:rPrChange w:id="189" w:author="Benitez, Alejandro" w:date="2025-03-05T10:50:00Z">
              <w:rPr/>
            </w:rPrChange>
          </w:rPr>
          <w:t xml:space="preserve"> PID 3SIXTY </w:t>
        </w:r>
        <w:proofErr w:type="spellStart"/>
        <w:r w:rsidRPr="00274894">
          <w:rPr>
            <w:rFonts w:ascii="Arial" w:hAnsi="Arial" w:cs="Arial"/>
            <w:rPrChange w:id="190" w:author="Benitez, Alejandro" w:date="2025-03-05T10:50:00Z">
              <w:rPr/>
            </w:rPrChange>
          </w:rPr>
          <w:t>software</w:t>
        </w:r>
        <w:proofErr w:type="spellEnd"/>
        <w:r w:rsidRPr="00274894">
          <w:rPr>
            <w:rFonts w:ascii="Arial" w:hAnsi="Arial" w:cs="Arial"/>
            <w:rPrChange w:id="191" w:author="Benitez, Alejandro" w:date="2025-03-05T10:50:00Z">
              <w:rPr/>
            </w:rPrChange>
          </w:rPr>
          <w:t xml:space="preserve"> </w:t>
        </w:r>
        <w:proofErr w:type="spellStart"/>
        <w:r w:rsidRPr="00274894">
          <w:rPr>
            <w:rFonts w:ascii="Arial" w:hAnsi="Arial" w:cs="Arial"/>
            <w:rPrChange w:id="192" w:author="Benitez, Alejandro" w:date="2025-03-05T10:50:00Z">
              <w:rPr/>
            </w:rPrChange>
          </w:rPr>
          <w:t>platform</w:t>
        </w:r>
        <w:proofErr w:type="spellEnd"/>
        <w:r w:rsidRPr="00274894">
          <w:rPr>
            <w:rFonts w:ascii="Arial" w:hAnsi="Arial" w:cs="Arial"/>
            <w:rPrChange w:id="193" w:author="Benitez, Alejandro" w:date="2025-03-05T10:50:00Z">
              <w:rPr/>
            </w:rPrChange>
          </w:rPr>
          <w:t xml:space="preserve"> – an </w:t>
        </w:r>
        <w:proofErr w:type="spellStart"/>
        <w:r w:rsidRPr="00274894">
          <w:rPr>
            <w:rFonts w:ascii="Arial" w:hAnsi="Arial" w:cs="Arial"/>
            <w:rPrChange w:id="194" w:author="Benitez, Alejandro" w:date="2025-03-05T10:50:00Z">
              <w:rPr/>
            </w:rPrChange>
          </w:rPr>
          <w:t>advanced</w:t>
        </w:r>
        <w:proofErr w:type="spellEnd"/>
        <w:r w:rsidRPr="00274894">
          <w:rPr>
            <w:rFonts w:ascii="Arial" w:hAnsi="Arial" w:cs="Arial"/>
            <w:rPrChange w:id="195" w:author="Benitez, Alejandro" w:date="2025-03-05T10:50:00Z">
              <w:rPr/>
            </w:rPrChange>
          </w:rPr>
          <w:t xml:space="preserve"> </w:t>
        </w:r>
        <w:proofErr w:type="spellStart"/>
        <w:r w:rsidRPr="00274894">
          <w:rPr>
            <w:rFonts w:ascii="Arial" w:hAnsi="Arial" w:cs="Arial"/>
            <w:rPrChange w:id="196" w:author="Benitez, Alejandro" w:date="2025-03-05T10:50:00Z">
              <w:rPr/>
            </w:rPrChange>
          </w:rPr>
          <w:t>print</w:t>
        </w:r>
        <w:proofErr w:type="spellEnd"/>
        <w:r w:rsidRPr="00274894">
          <w:rPr>
            <w:rFonts w:ascii="Arial" w:hAnsi="Arial" w:cs="Arial"/>
            <w:rPrChange w:id="197" w:author="Benitez, Alejandro" w:date="2025-03-05T10:50:00Z">
              <w:rPr/>
            </w:rPrChange>
          </w:rPr>
          <w:t xml:space="preserve">, </w:t>
        </w:r>
        <w:proofErr w:type="spellStart"/>
        <w:r w:rsidRPr="00274894">
          <w:rPr>
            <w:rFonts w:ascii="Arial" w:hAnsi="Arial" w:cs="Arial"/>
            <w:rPrChange w:id="198" w:author="Benitez, Alejandro" w:date="2025-03-05T10:50:00Z">
              <w:rPr/>
            </w:rPrChange>
          </w:rPr>
          <w:t>data</w:t>
        </w:r>
        <w:proofErr w:type="spellEnd"/>
        <w:r w:rsidRPr="00274894">
          <w:rPr>
            <w:rFonts w:ascii="Arial" w:hAnsi="Arial" w:cs="Arial"/>
            <w:rPrChange w:id="199" w:author="Benitez, Alejandro" w:date="2025-03-05T10:50:00Z">
              <w:rPr/>
            </w:rPrChange>
          </w:rPr>
          <w:t xml:space="preserve"> </w:t>
        </w:r>
        <w:proofErr w:type="spellStart"/>
        <w:r w:rsidRPr="00274894">
          <w:rPr>
            <w:rFonts w:ascii="Arial" w:hAnsi="Arial" w:cs="Arial"/>
            <w:rPrChange w:id="200" w:author="Benitez, Alejandro" w:date="2025-03-05T10:50:00Z">
              <w:rPr/>
            </w:rPrChange>
          </w:rPr>
          <w:t>management</w:t>
        </w:r>
        <w:proofErr w:type="spellEnd"/>
        <w:r w:rsidRPr="00274894">
          <w:rPr>
            <w:rFonts w:ascii="Arial" w:hAnsi="Arial" w:cs="Arial"/>
            <w:rPrChange w:id="201" w:author="Benitez, Alejandro" w:date="2025-03-05T10:50:00Z">
              <w:rPr/>
            </w:rPrChange>
          </w:rPr>
          <w:t xml:space="preserve">, and </w:t>
        </w:r>
        <w:proofErr w:type="spellStart"/>
        <w:r w:rsidRPr="00274894">
          <w:rPr>
            <w:rFonts w:ascii="Arial" w:hAnsi="Arial" w:cs="Arial"/>
            <w:rPrChange w:id="202" w:author="Benitez, Alejandro" w:date="2025-03-05T10:50:00Z">
              <w:rPr/>
            </w:rPrChange>
          </w:rPr>
          <w:t>machine</w:t>
        </w:r>
        <w:proofErr w:type="spellEnd"/>
        <w:r w:rsidRPr="00274894">
          <w:rPr>
            <w:rFonts w:ascii="Arial" w:hAnsi="Arial" w:cs="Arial"/>
            <w:rPrChange w:id="203" w:author="Benitez, Alejandro" w:date="2025-03-05T10:50:00Z">
              <w:rPr/>
            </w:rPrChange>
          </w:rPr>
          <w:t xml:space="preserve"> </w:t>
        </w:r>
        <w:proofErr w:type="spellStart"/>
        <w:r w:rsidRPr="00274894">
          <w:rPr>
            <w:rFonts w:ascii="Arial" w:hAnsi="Arial" w:cs="Arial"/>
            <w:rPrChange w:id="204" w:author="Benitez, Alejandro" w:date="2025-03-05T10:50:00Z">
              <w:rPr/>
            </w:rPrChange>
          </w:rPr>
          <w:t>monitoring</w:t>
        </w:r>
        <w:proofErr w:type="spellEnd"/>
        <w:r w:rsidRPr="00274894">
          <w:rPr>
            <w:rFonts w:ascii="Arial" w:hAnsi="Arial" w:cs="Arial"/>
            <w:rPrChange w:id="205" w:author="Benitez, Alejandro" w:date="2025-03-05T10:50:00Z">
              <w:rPr/>
            </w:rPrChange>
          </w:rPr>
          <w:t xml:space="preserve"> </w:t>
        </w:r>
        <w:proofErr w:type="spellStart"/>
        <w:r w:rsidRPr="00274894">
          <w:rPr>
            <w:rFonts w:ascii="Arial" w:hAnsi="Arial" w:cs="Arial"/>
            <w:rPrChange w:id="206" w:author="Benitez, Alejandro" w:date="2025-03-05T10:50:00Z">
              <w:rPr/>
            </w:rPrChange>
          </w:rPr>
          <w:t>software</w:t>
        </w:r>
        <w:proofErr w:type="spellEnd"/>
        <w:r w:rsidRPr="00274894">
          <w:rPr>
            <w:rFonts w:ascii="Arial" w:hAnsi="Arial" w:cs="Arial"/>
            <w:rPrChange w:id="207" w:author="Benitez, Alejandro" w:date="2025-03-05T10:50:00Z">
              <w:rPr/>
            </w:rPrChange>
          </w:rPr>
          <w:t xml:space="preserve"> </w:t>
        </w:r>
        <w:proofErr w:type="spellStart"/>
        <w:r w:rsidRPr="00274894">
          <w:rPr>
            <w:rFonts w:ascii="Arial" w:hAnsi="Arial" w:cs="Arial"/>
            <w:rPrChange w:id="208" w:author="Benitez, Alejandro" w:date="2025-03-05T10:50:00Z">
              <w:rPr/>
            </w:rPrChange>
          </w:rPr>
          <w:t>for</w:t>
        </w:r>
        <w:proofErr w:type="spellEnd"/>
        <w:r w:rsidRPr="00274894">
          <w:rPr>
            <w:rFonts w:ascii="Arial" w:hAnsi="Arial" w:cs="Arial"/>
            <w:rPrChange w:id="209" w:author="Benitez, Alejandro" w:date="2025-03-05T10:50:00Z">
              <w:rPr/>
            </w:rPrChange>
          </w:rPr>
          <w:t xml:space="preserve"> </w:t>
        </w:r>
        <w:proofErr w:type="spellStart"/>
        <w:r w:rsidRPr="00274894">
          <w:rPr>
            <w:rFonts w:ascii="Arial" w:hAnsi="Arial" w:cs="Arial"/>
            <w:rPrChange w:id="210" w:author="Benitez, Alejandro" w:date="2025-03-05T10:50:00Z">
              <w:rPr/>
            </w:rPrChange>
          </w:rPr>
          <w:t>identification</w:t>
        </w:r>
        <w:proofErr w:type="spellEnd"/>
        <w:r w:rsidRPr="00274894">
          <w:rPr>
            <w:rFonts w:ascii="Arial" w:hAnsi="Arial" w:cs="Arial"/>
            <w:rPrChange w:id="211" w:author="Benitez, Alejandro" w:date="2025-03-05T10:50:00Z">
              <w:rPr/>
            </w:rPrChange>
          </w:rPr>
          <w:t xml:space="preserve"> </w:t>
        </w:r>
        <w:proofErr w:type="spellStart"/>
        <w:r w:rsidRPr="00274894">
          <w:rPr>
            <w:rFonts w:ascii="Arial" w:hAnsi="Arial" w:cs="Arial"/>
            <w:rPrChange w:id="212" w:author="Benitez, Alejandro" w:date="2025-03-05T10:50:00Z">
              <w:rPr/>
            </w:rPrChange>
          </w:rPr>
          <w:t>processes</w:t>
        </w:r>
        <w:proofErr w:type="spellEnd"/>
        <w:r w:rsidRPr="00274894">
          <w:rPr>
            <w:rFonts w:ascii="Arial" w:hAnsi="Arial" w:cs="Arial"/>
            <w:rPrChange w:id="213" w:author="Benitez, Alejandro" w:date="2025-03-05T10:50:00Z">
              <w:rPr/>
            </w:rPrChange>
          </w:rPr>
          <w:t>.</w:t>
        </w:r>
      </w:ins>
    </w:p>
    <w:p w14:paraId="66383D42" w14:textId="205AD405" w:rsidR="00274894" w:rsidRPr="00274894" w:rsidRDefault="00274894" w:rsidP="00274894">
      <w:pPr>
        <w:pStyle w:val="StandardWeb"/>
        <w:rPr>
          <w:ins w:id="214" w:author="Benitez, Alejandro" w:date="2025-03-05T10:50:00Z"/>
          <w:rFonts w:ascii="Arial" w:hAnsi="Arial" w:cs="Arial"/>
          <w:rPrChange w:id="215" w:author="Benitez, Alejandro" w:date="2025-03-05T10:50:00Z">
            <w:rPr>
              <w:ins w:id="216" w:author="Benitez, Alejandro" w:date="2025-03-05T10:50:00Z"/>
            </w:rPr>
          </w:rPrChange>
        </w:rPr>
      </w:pPr>
      <w:ins w:id="217" w:author="Benitez, Alejandro" w:date="2025-03-05T10:50:00Z">
        <w:r w:rsidRPr="00274894">
          <w:rPr>
            <w:rStyle w:val="Fett"/>
            <w:rFonts w:ascii="Arial" w:eastAsiaTheme="majorEastAsia" w:hAnsi="Arial" w:cs="Arial"/>
            <w:b w:val="0"/>
            <w:rPrChange w:id="218" w:author="Benitez, Alejandro" w:date="2025-03-05T10:50:00Z">
              <w:rPr>
                <w:rStyle w:val="Fett"/>
                <w:rFonts w:eastAsiaTheme="majorEastAsia"/>
              </w:rPr>
            </w:rPrChange>
          </w:rPr>
          <w:t xml:space="preserve">Quality </w:t>
        </w:r>
        <w:proofErr w:type="spellStart"/>
        <w:r w:rsidRPr="00274894">
          <w:rPr>
            <w:rStyle w:val="Fett"/>
            <w:rFonts w:ascii="Arial" w:eastAsiaTheme="majorEastAsia" w:hAnsi="Arial" w:cs="Arial"/>
            <w:b w:val="0"/>
            <w:rPrChange w:id="219" w:author="Benitez, Alejandro" w:date="2025-03-05T10:50:00Z">
              <w:rPr>
                <w:rStyle w:val="Fett"/>
                <w:rFonts w:eastAsiaTheme="majorEastAsia"/>
              </w:rPr>
            </w:rPrChange>
          </w:rPr>
          <w:t>made</w:t>
        </w:r>
        <w:proofErr w:type="spellEnd"/>
        <w:r w:rsidRPr="00274894">
          <w:rPr>
            <w:rStyle w:val="Fett"/>
            <w:rFonts w:ascii="Arial" w:eastAsiaTheme="majorEastAsia" w:hAnsi="Arial" w:cs="Arial"/>
            <w:b w:val="0"/>
            <w:rPrChange w:id="220" w:author="Benitez, Alejandro" w:date="2025-03-05T10:50:00Z">
              <w:rPr>
                <w:rStyle w:val="Fett"/>
                <w:rFonts w:eastAsiaTheme="majorEastAsia"/>
              </w:rPr>
            </w:rPrChange>
          </w:rPr>
          <w:t xml:space="preserve"> in Germany</w:t>
        </w:r>
        <w:r w:rsidRPr="00274894">
          <w:rPr>
            <w:rStyle w:val="Fett"/>
            <w:rFonts w:ascii="Arial" w:eastAsiaTheme="majorEastAsia" w:hAnsi="Arial" w:cs="Arial"/>
            <w:b w:val="0"/>
            <w:rPrChange w:id="221" w:author="Benitez, Alejandro" w:date="2025-03-05T10:50:00Z">
              <w:rPr>
                <w:rStyle w:val="Fett"/>
                <w:rFonts w:ascii="Arial" w:eastAsiaTheme="majorEastAsia" w:hAnsi="Arial" w:cs="Arial"/>
              </w:rPr>
            </w:rPrChange>
          </w:rPr>
          <w:t>:</w:t>
        </w:r>
        <w:r>
          <w:rPr>
            <w:rStyle w:val="Fett"/>
            <w:rFonts w:ascii="Arial" w:eastAsiaTheme="majorEastAsia" w:hAnsi="Arial" w:cs="Arial"/>
          </w:rPr>
          <w:t xml:space="preserve"> </w:t>
        </w:r>
        <w:r w:rsidRPr="00274894">
          <w:rPr>
            <w:rFonts w:ascii="Arial" w:hAnsi="Arial" w:cs="Arial"/>
            <w:rPrChange w:id="222" w:author="Benitez, Alejandro" w:date="2025-03-05T10:50:00Z">
              <w:rPr/>
            </w:rPrChange>
          </w:rPr>
          <w:t>Logopak Systeme and N</w:t>
        </w:r>
        <w:bookmarkStart w:id="223" w:name="_GoBack"/>
        <w:bookmarkEnd w:id="223"/>
        <w:r w:rsidRPr="00274894">
          <w:rPr>
            <w:rFonts w:ascii="Arial" w:hAnsi="Arial" w:cs="Arial"/>
            <w:rPrChange w:id="224" w:author="Benitez, Alejandro" w:date="2025-03-05T10:50:00Z">
              <w:rPr/>
            </w:rPrChange>
          </w:rPr>
          <w:t xml:space="preserve">OVEXX Solutions, </w:t>
        </w:r>
        <w:proofErr w:type="spellStart"/>
        <w:r w:rsidRPr="00274894">
          <w:rPr>
            <w:rFonts w:ascii="Arial" w:hAnsi="Arial" w:cs="Arial"/>
            <w:rPrChange w:id="225" w:author="Benitez, Alejandro" w:date="2025-03-05T10:50:00Z">
              <w:rPr/>
            </w:rPrChange>
          </w:rPr>
          <w:t>both</w:t>
        </w:r>
        <w:proofErr w:type="spellEnd"/>
        <w:r w:rsidRPr="00274894">
          <w:rPr>
            <w:rFonts w:ascii="Arial" w:hAnsi="Arial" w:cs="Arial"/>
            <w:rPrChange w:id="226" w:author="Benitez, Alejandro" w:date="2025-03-05T10:50:00Z">
              <w:rPr/>
            </w:rPrChange>
          </w:rPr>
          <w:t xml:space="preserve"> </w:t>
        </w:r>
        <w:proofErr w:type="spellStart"/>
        <w:r w:rsidRPr="00274894">
          <w:rPr>
            <w:rFonts w:ascii="Arial" w:hAnsi="Arial" w:cs="Arial"/>
            <w:rPrChange w:id="227" w:author="Benitez, Alejandro" w:date="2025-03-05T10:50:00Z">
              <w:rPr/>
            </w:rPrChange>
          </w:rPr>
          <w:t>part</w:t>
        </w:r>
        <w:proofErr w:type="spellEnd"/>
        <w:r w:rsidRPr="00274894">
          <w:rPr>
            <w:rFonts w:ascii="Arial" w:hAnsi="Arial" w:cs="Arial"/>
            <w:rPrChange w:id="228" w:author="Benitez, Alejandro" w:date="2025-03-05T10:50:00Z">
              <w:rPr/>
            </w:rPrChange>
          </w:rPr>
          <w:t xml:space="preserve"> </w:t>
        </w:r>
        <w:proofErr w:type="spellStart"/>
        <w:r w:rsidRPr="00274894">
          <w:rPr>
            <w:rFonts w:ascii="Arial" w:hAnsi="Arial" w:cs="Arial"/>
            <w:rPrChange w:id="229" w:author="Benitez, Alejandro" w:date="2025-03-05T10:50:00Z">
              <w:rPr/>
            </w:rPrChange>
          </w:rPr>
          <w:t>of</w:t>
        </w:r>
        <w:proofErr w:type="spellEnd"/>
        <w:r w:rsidRPr="00274894">
          <w:rPr>
            <w:rFonts w:ascii="Arial" w:hAnsi="Arial" w:cs="Arial"/>
            <w:rPrChange w:id="230" w:author="Benitez, Alejandro" w:date="2025-03-05T10:50:00Z">
              <w:rPr/>
            </w:rPrChange>
          </w:rPr>
          <w:t xml:space="preserve"> </w:t>
        </w:r>
        <w:proofErr w:type="spellStart"/>
        <w:r w:rsidRPr="00274894">
          <w:rPr>
            <w:rFonts w:ascii="Arial" w:hAnsi="Arial" w:cs="Arial"/>
            <w:rPrChange w:id="231" w:author="Benitez, Alejandro" w:date="2025-03-05T10:50:00Z">
              <w:rPr/>
            </w:rPrChange>
          </w:rPr>
          <w:t>the</w:t>
        </w:r>
        <w:proofErr w:type="spellEnd"/>
        <w:r w:rsidRPr="00274894">
          <w:rPr>
            <w:rFonts w:ascii="Arial" w:hAnsi="Arial" w:cs="Arial"/>
            <w:rPrChange w:id="232" w:author="Benitez, Alejandro" w:date="2025-03-05T10:50:00Z">
              <w:rPr/>
            </w:rPrChange>
          </w:rPr>
          <w:t xml:space="preserve"> Possehl </w:t>
        </w:r>
        <w:proofErr w:type="spellStart"/>
        <w:r w:rsidRPr="00274894">
          <w:rPr>
            <w:rFonts w:ascii="Arial" w:hAnsi="Arial" w:cs="Arial"/>
            <w:rPrChange w:id="233" w:author="Benitez, Alejandro" w:date="2025-03-05T10:50:00Z">
              <w:rPr/>
            </w:rPrChange>
          </w:rPr>
          <w:t>Identification</w:t>
        </w:r>
        <w:proofErr w:type="spellEnd"/>
        <w:r w:rsidRPr="00274894">
          <w:rPr>
            <w:rFonts w:ascii="Arial" w:hAnsi="Arial" w:cs="Arial"/>
            <w:rPrChange w:id="234" w:author="Benitez, Alejandro" w:date="2025-03-05T10:50:00Z">
              <w:rPr/>
            </w:rPrChange>
          </w:rPr>
          <w:t xml:space="preserve"> Solutions (PID) </w:t>
        </w:r>
        <w:proofErr w:type="spellStart"/>
        <w:r w:rsidRPr="00274894">
          <w:rPr>
            <w:rFonts w:ascii="Arial" w:hAnsi="Arial" w:cs="Arial"/>
            <w:rPrChange w:id="235" w:author="Benitez, Alejandro" w:date="2025-03-05T10:50:00Z">
              <w:rPr/>
            </w:rPrChange>
          </w:rPr>
          <w:t>business</w:t>
        </w:r>
        <w:proofErr w:type="spellEnd"/>
        <w:r w:rsidRPr="00274894">
          <w:rPr>
            <w:rFonts w:ascii="Arial" w:hAnsi="Arial" w:cs="Arial"/>
            <w:rPrChange w:id="236" w:author="Benitez, Alejandro" w:date="2025-03-05T10:50:00Z">
              <w:rPr/>
            </w:rPrChange>
          </w:rPr>
          <w:t xml:space="preserve"> </w:t>
        </w:r>
        <w:proofErr w:type="spellStart"/>
        <w:r w:rsidRPr="00274894">
          <w:rPr>
            <w:rFonts w:ascii="Arial" w:hAnsi="Arial" w:cs="Arial"/>
            <w:rPrChange w:id="237" w:author="Benitez, Alejandro" w:date="2025-03-05T10:50:00Z">
              <w:rPr/>
            </w:rPrChange>
          </w:rPr>
          <w:t>unit</w:t>
        </w:r>
        <w:proofErr w:type="spellEnd"/>
        <w:r w:rsidRPr="00274894">
          <w:rPr>
            <w:rFonts w:ascii="Arial" w:hAnsi="Arial" w:cs="Arial"/>
            <w:rPrChange w:id="238" w:author="Benitez, Alejandro" w:date="2025-03-05T10:50:00Z">
              <w:rPr/>
            </w:rPrChange>
          </w:rPr>
          <w:t xml:space="preserve"> </w:t>
        </w:r>
        <w:proofErr w:type="spellStart"/>
        <w:r w:rsidRPr="00274894">
          <w:rPr>
            <w:rFonts w:ascii="Arial" w:hAnsi="Arial" w:cs="Arial"/>
            <w:rPrChange w:id="239" w:author="Benitez, Alejandro" w:date="2025-03-05T10:50:00Z">
              <w:rPr/>
            </w:rPrChange>
          </w:rPr>
          <w:t>within</w:t>
        </w:r>
        <w:proofErr w:type="spellEnd"/>
        <w:r w:rsidRPr="00274894">
          <w:rPr>
            <w:rFonts w:ascii="Arial" w:hAnsi="Arial" w:cs="Arial"/>
            <w:rPrChange w:id="240" w:author="Benitez, Alejandro" w:date="2025-03-05T10:50:00Z">
              <w:rPr/>
            </w:rPrChange>
          </w:rPr>
          <w:t xml:space="preserve"> </w:t>
        </w:r>
        <w:proofErr w:type="spellStart"/>
        <w:r w:rsidRPr="00274894">
          <w:rPr>
            <w:rFonts w:ascii="Arial" w:hAnsi="Arial" w:cs="Arial"/>
            <w:rPrChange w:id="241" w:author="Benitez, Alejandro" w:date="2025-03-05T10:50:00Z">
              <w:rPr/>
            </w:rPrChange>
          </w:rPr>
          <w:t>the</w:t>
        </w:r>
        <w:proofErr w:type="spellEnd"/>
        <w:r w:rsidRPr="00274894">
          <w:rPr>
            <w:rFonts w:ascii="Arial" w:hAnsi="Arial" w:cs="Arial"/>
            <w:rPrChange w:id="242" w:author="Benitez, Alejandro" w:date="2025-03-05T10:50:00Z">
              <w:rPr/>
            </w:rPrChange>
          </w:rPr>
          <w:t xml:space="preserve"> Lübeck-</w:t>
        </w:r>
        <w:proofErr w:type="spellStart"/>
        <w:r w:rsidRPr="00274894">
          <w:rPr>
            <w:rFonts w:ascii="Arial" w:hAnsi="Arial" w:cs="Arial"/>
            <w:rPrChange w:id="243" w:author="Benitez, Alejandro" w:date="2025-03-05T10:50:00Z">
              <w:rPr/>
            </w:rPrChange>
          </w:rPr>
          <w:t>based</w:t>
        </w:r>
        <w:proofErr w:type="spellEnd"/>
        <w:r w:rsidRPr="00274894">
          <w:rPr>
            <w:rFonts w:ascii="Arial" w:hAnsi="Arial" w:cs="Arial"/>
            <w:rPrChange w:id="244" w:author="Benitez, Alejandro" w:date="2025-03-05T10:50:00Z">
              <w:rPr/>
            </w:rPrChange>
          </w:rPr>
          <w:t xml:space="preserve"> Possehl Group, </w:t>
        </w:r>
        <w:proofErr w:type="spellStart"/>
        <w:r w:rsidRPr="00274894">
          <w:rPr>
            <w:rFonts w:ascii="Arial" w:hAnsi="Arial" w:cs="Arial"/>
            <w:rPrChange w:id="245" w:author="Benitez, Alejandro" w:date="2025-03-05T10:50:00Z">
              <w:rPr/>
            </w:rPrChange>
          </w:rPr>
          <w:t>demonstrate</w:t>
        </w:r>
        <w:proofErr w:type="spellEnd"/>
        <w:r w:rsidRPr="00274894">
          <w:rPr>
            <w:rFonts w:ascii="Arial" w:hAnsi="Arial" w:cs="Arial"/>
            <w:rPrChange w:id="246" w:author="Benitez, Alejandro" w:date="2025-03-05T10:50:00Z">
              <w:rPr/>
            </w:rPrChange>
          </w:rPr>
          <w:t xml:space="preserve"> </w:t>
        </w:r>
        <w:proofErr w:type="spellStart"/>
        <w:r w:rsidRPr="00274894">
          <w:rPr>
            <w:rFonts w:ascii="Arial" w:hAnsi="Arial" w:cs="Arial"/>
            <w:rPrChange w:id="247" w:author="Benitez, Alejandro" w:date="2025-03-05T10:50:00Z">
              <w:rPr/>
            </w:rPrChange>
          </w:rPr>
          <w:t>that</w:t>
        </w:r>
        <w:proofErr w:type="spellEnd"/>
        <w:r w:rsidRPr="00274894">
          <w:rPr>
            <w:rFonts w:ascii="Arial" w:hAnsi="Arial" w:cs="Arial"/>
            <w:rPrChange w:id="248" w:author="Benitez, Alejandro" w:date="2025-03-05T10:50:00Z">
              <w:rPr/>
            </w:rPrChange>
          </w:rPr>
          <w:t xml:space="preserve"> </w:t>
        </w:r>
        <w:proofErr w:type="spellStart"/>
        <w:r w:rsidRPr="00274894">
          <w:rPr>
            <w:rFonts w:ascii="Arial" w:hAnsi="Arial" w:cs="Arial"/>
            <w:rPrChange w:id="249" w:author="Benitez, Alejandro" w:date="2025-03-05T10:50:00Z">
              <w:rPr/>
            </w:rPrChange>
          </w:rPr>
          <w:t>users</w:t>
        </w:r>
        <w:proofErr w:type="spellEnd"/>
        <w:r w:rsidRPr="00274894">
          <w:rPr>
            <w:rFonts w:ascii="Arial" w:hAnsi="Arial" w:cs="Arial"/>
            <w:rPrChange w:id="250" w:author="Benitez, Alejandro" w:date="2025-03-05T10:50:00Z">
              <w:rPr/>
            </w:rPrChange>
          </w:rPr>
          <w:t xml:space="preserve"> </w:t>
        </w:r>
        <w:proofErr w:type="spellStart"/>
        <w:r w:rsidRPr="00274894">
          <w:rPr>
            <w:rFonts w:ascii="Arial" w:hAnsi="Arial" w:cs="Arial"/>
            <w:rPrChange w:id="251" w:author="Benitez, Alejandro" w:date="2025-03-05T10:50:00Z">
              <w:rPr/>
            </w:rPrChange>
          </w:rPr>
          <w:t>have</w:t>
        </w:r>
        <w:proofErr w:type="spellEnd"/>
        <w:r w:rsidRPr="00274894">
          <w:rPr>
            <w:rFonts w:ascii="Arial" w:hAnsi="Arial" w:cs="Arial"/>
            <w:rPrChange w:id="252" w:author="Benitez, Alejandro" w:date="2025-03-05T10:50:00Z">
              <w:rPr/>
            </w:rPrChange>
          </w:rPr>
          <w:t xml:space="preserve"> </w:t>
        </w:r>
        <w:proofErr w:type="spellStart"/>
        <w:r w:rsidRPr="00274894">
          <w:rPr>
            <w:rFonts w:ascii="Arial" w:hAnsi="Arial" w:cs="Arial"/>
            <w:rPrChange w:id="253" w:author="Benitez, Alejandro" w:date="2025-03-05T10:50:00Z">
              <w:rPr/>
            </w:rPrChange>
          </w:rPr>
          <w:t>access</w:t>
        </w:r>
        <w:proofErr w:type="spellEnd"/>
        <w:r w:rsidRPr="00274894">
          <w:rPr>
            <w:rFonts w:ascii="Arial" w:hAnsi="Arial" w:cs="Arial"/>
            <w:rPrChange w:id="254" w:author="Benitez, Alejandro" w:date="2025-03-05T10:50:00Z">
              <w:rPr/>
            </w:rPrChange>
          </w:rPr>
          <w:t xml:space="preserve"> </w:t>
        </w:r>
        <w:proofErr w:type="spellStart"/>
        <w:r w:rsidRPr="00274894">
          <w:rPr>
            <w:rFonts w:ascii="Arial" w:hAnsi="Arial" w:cs="Arial"/>
            <w:rPrChange w:id="255" w:author="Benitez, Alejandro" w:date="2025-03-05T10:50:00Z">
              <w:rPr/>
            </w:rPrChange>
          </w:rPr>
          <w:t>to</w:t>
        </w:r>
        <w:proofErr w:type="spellEnd"/>
        <w:r w:rsidRPr="00274894">
          <w:rPr>
            <w:rFonts w:ascii="Arial" w:hAnsi="Arial" w:cs="Arial"/>
            <w:rPrChange w:id="256" w:author="Benitez, Alejandro" w:date="2025-03-05T10:50:00Z">
              <w:rPr/>
            </w:rPrChange>
          </w:rPr>
          <w:t xml:space="preserve"> </w:t>
        </w:r>
        <w:proofErr w:type="spellStart"/>
        <w:r w:rsidRPr="00274894">
          <w:rPr>
            <w:rFonts w:ascii="Arial" w:hAnsi="Arial" w:cs="Arial"/>
            <w:rPrChange w:id="257" w:author="Benitez, Alejandro" w:date="2025-03-05T10:50:00Z">
              <w:rPr/>
            </w:rPrChange>
          </w:rPr>
          <w:t>the</w:t>
        </w:r>
        <w:proofErr w:type="spellEnd"/>
        <w:r w:rsidRPr="00274894">
          <w:rPr>
            <w:rFonts w:ascii="Arial" w:hAnsi="Arial" w:cs="Arial"/>
            <w:rPrChange w:id="258" w:author="Benitez, Alejandro" w:date="2025-03-05T10:50:00Z">
              <w:rPr/>
            </w:rPrChange>
          </w:rPr>
          <w:t xml:space="preserve"> </w:t>
        </w:r>
        <w:proofErr w:type="spellStart"/>
        <w:r w:rsidRPr="00274894">
          <w:rPr>
            <w:rFonts w:ascii="Arial" w:hAnsi="Arial" w:cs="Arial"/>
            <w:rPrChange w:id="259" w:author="Benitez, Alejandro" w:date="2025-03-05T10:50:00Z">
              <w:rPr/>
            </w:rPrChange>
          </w:rPr>
          <w:t>best</w:t>
        </w:r>
        <w:proofErr w:type="spellEnd"/>
        <w:r w:rsidRPr="00274894">
          <w:rPr>
            <w:rFonts w:ascii="Arial" w:hAnsi="Arial" w:cs="Arial"/>
            <w:rPrChange w:id="260" w:author="Benitez, Alejandro" w:date="2025-03-05T10:50:00Z">
              <w:rPr/>
            </w:rPrChange>
          </w:rPr>
          <w:t xml:space="preserve"> in </w:t>
        </w:r>
        <w:proofErr w:type="spellStart"/>
        <w:r w:rsidRPr="00274894">
          <w:rPr>
            <w:rFonts w:ascii="Arial" w:hAnsi="Arial" w:cs="Arial"/>
            <w:rPrChange w:id="261" w:author="Benitez, Alejandro" w:date="2025-03-05T10:50:00Z">
              <w:rPr/>
            </w:rPrChange>
          </w:rPr>
          <w:t>hardware</w:t>
        </w:r>
        <w:proofErr w:type="spellEnd"/>
        <w:r w:rsidRPr="00274894">
          <w:rPr>
            <w:rFonts w:ascii="Arial" w:hAnsi="Arial" w:cs="Arial"/>
            <w:rPrChange w:id="262" w:author="Benitez, Alejandro" w:date="2025-03-05T10:50:00Z">
              <w:rPr/>
            </w:rPrChange>
          </w:rPr>
          <w:t xml:space="preserve"> and </w:t>
        </w:r>
        <w:proofErr w:type="spellStart"/>
        <w:r w:rsidRPr="00274894">
          <w:rPr>
            <w:rFonts w:ascii="Arial" w:hAnsi="Arial" w:cs="Arial"/>
            <w:rPrChange w:id="263" w:author="Benitez, Alejandro" w:date="2025-03-05T10:50:00Z">
              <w:rPr/>
            </w:rPrChange>
          </w:rPr>
          <w:t>software</w:t>
        </w:r>
        <w:proofErr w:type="spellEnd"/>
        <w:r w:rsidRPr="00274894">
          <w:rPr>
            <w:rFonts w:ascii="Arial" w:hAnsi="Arial" w:cs="Arial"/>
            <w:rPrChange w:id="264" w:author="Benitez, Alejandro" w:date="2025-03-05T10:50:00Z">
              <w:rPr/>
            </w:rPrChange>
          </w:rPr>
          <w:t xml:space="preserve"> </w:t>
        </w:r>
        <w:proofErr w:type="spellStart"/>
        <w:r w:rsidRPr="00274894">
          <w:rPr>
            <w:rFonts w:ascii="Arial" w:hAnsi="Arial" w:cs="Arial"/>
            <w:rPrChange w:id="265" w:author="Benitez, Alejandro" w:date="2025-03-05T10:50:00Z">
              <w:rPr/>
            </w:rPrChange>
          </w:rPr>
          <w:t>solutions</w:t>
        </w:r>
        <w:proofErr w:type="spellEnd"/>
        <w:r w:rsidRPr="00274894">
          <w:rPr>
            <w:rFonts w:ascii="Arial" w:hAnsi="Arial" w:cs="Arial"/>
            <w:rPrChange w:id="266" w:author="Benitez, Alejandro" w:date="2025-03-05T10:50:00Z">
              <w:rPr/>
            </w:rPrChange>
          </w:rPr>
          <w:t xml:space="preserve"> </w:t>
        </w:r>
        <w:proofErr w:type="spellStart"/>
        <w:r w:rsidRPr="00274894">
          <w:rPr>
            <w:rFonts w:ascii="Arial" w:hAnsi="Arial" w:cs="Arial"/>
            <w:rPrChange w:id="267" w:author="Benitez, Alejandro" w:date="2025-03-05T10:50:00Z">
              <w:rPr/>
            </w:rPrChange>
          </w:rPr>
          <w:t>from</w:t>
        </w:r>
        <w:proofErr w:type="spellEnd"/>
        <w:r w:rsidRPr="00274894">
          <w:rPr>
            <w:rFonts w:ascii="Arial" w:hAnsi="Arial" w:cs="Arial"/>
            <w:rPrChange w:id="268" w:author="Benitez, Alejandro" w:date="2025-03-05T10:50:00Z">
              <w:rPr/>
            </w:rPrChange>
          </w:rPr>
          <w:t xml:space="preserve"> PID. Customers </w:t>
        </w:r>
        <w:proofErr w:type="spellStart"/>
        <w:r w:rsidRPr="00274894">
          <w:rPr>
            <w:rFonts w:ascii="Arial" w:hAnsi="Arial" w:cs="Arial"/>
            <w:rPrChange w:id="269" w:author="Benitez, Alejandro" w:date="2025-03-05T10:50:00Z">
              <w:rPr/>
            </w:rPrChange>
          </w:rPr>
          <w:t>benefit</w:t>
        </w:r>
        <w:proofErr w:type="spellEnd"/>
        <w:r w:rsidRPr="00274894">
          <w:rPr>
            <w:rFonts w:ascii="Arial" w:hAnsi="Arial" w:cs="Arial"/>
            <w:rPrChange w:id="270" w:author="Benitez, Alejandro" w:date="2025-03-05T10:50:00Z">
              <w:rPr/>
            </w:rPrChange>
          </w:rPr>
          <w:t xml:space="preserve"> </w:t>
        </w:r>
        <w:proofErr w:type="spellStart"/>
        <w:r w:rsidRPr="00274894">
          <w:rPr>
            <w:rFonts w:ascii="Arial" w:hAnsi="Arial" w:cs="Arial"/>
            <w:rPrChange w:id="271" w:author="Benitez, Alejandro" w:date="2025-03-05T10:50:00Z">
              <w:rPr/>
            </w:rPrChange>
          </w:rPr>
          <w:t>from</w:t>
        </w:r>
        <w:proofErr w:type="spellEnd"/>
        <w:r w:rsidRPr="00274894">
          <w:rPr>
            <w:rFonts w:ascii="Arial" w:hAnsi="Arial" w:cs="Arial"/>
            <w:rPrChange w:id="272" w:author="Benitez, Alejandro" w:date="2025-03-05T10:50:00Z">
              <w:rPr/>
            </w:rPrChange>
          </w:rPr>
          <w:t xml:space="preserve"> a </w:t>
        </w:r>
        <w:proofErr w:type="spellStart"/>
        <w:r w:rsidRPr="00274894">
          <w:rPr>
            <w:rFonts w:ascii="Arial" w:hAnsi="Arial" w:cs="Arial"/>
            <w:rPrChange w:id="273" w:author="Benitez, Alejandro" w:date="2025-03-05T10:50:00Z">
              <w:rPr/>
            </w:rPrChange>
          </w:rPr>
          <w:t>comprehensive</w:t>
        </w:r>
        <w:proofErr w:type="spellEnd"/>
        <w:r w:rsidRPr="00274894">
          <w:rPr>
            <w:rFonts w:ascii="Arial" w:hAnsi="Arial" w:cs="Arial"/>
            <w:rPrChange w:id="274" w:author="Benitez, Alejandro" w:date="2025-03-05T10:50:00Z">
              <w:rPr/>
            </w:rPrChange>
          </w:rPr>
          <w:t xml:space="preserve"> </w:t>
        </w:r>
        <w:proofErr w:type="spellStart"/>
        <w:r w:rsidRPr="00274894">
          <w:rPr>
            <w:rFonts w:ascii="Arial" w:hAnsi="Arial" w:cs="Arial"/>
            <w:rPrChange w:id="275" w:author="Benitez, Alejandro" w:date="2025-03-05T10:50:00Z">
              <w:rPr/>
            </w:rPrChange>
          </w:rPr>
          <w:t>product</w:t>
        </w:r>
        <w:proofErr w:type="spellEnd"/>
        <w:r w:rsidRPr="00274894">
          <w:rPr>
            <w:rFonts w:ascii="Arial" w:hAnsi="Arial" w:cs="Arial"/>
            <w:rPrChange w:id="276" w:author="Benitez, Alejandro" w:date="2025-03-05T10:50:00Z">
              <w:rPr/>
            </w:rPrChange>
          </w:rPr>
          <w:t xml:space="preserve"> </w:t>
        </w:r>
        <w:proofErr w:type="spellStart"/>
        <w:r w:rsidRPr="00274894">
          <w:rPr>
            <w:rFonts w:ascii="Arial" w:hAnsi="Arial" w:cs="Arial"/>
            <w:rPrChange w:id="277" w:author="Benitez, Alejandro" w:date="2025-03-05T10:50:00Z">
              <w:rPr/>
            </w:rPrChange>
          </w:rPr>
          <w:t>portfolio</w:t>
        </w:r>
        <w:proofErr w:type="spellEnd"/>
        <w:r w:rsidRPr="00274894">
          <w:rPr>
            <w:rFonts w:ascii="Arial" w:hAnsi="Arial" w:cs="Arial"/>
            <w:rPrChange w:id="278" w:author="Benitez, Alejandro" w:date="2025-03-05T10:50:00Z">
              <w:rPr/>
            </w:rPrChange>
          </w:rPr>
          <w:t xml:space="preserve">, </w:t>
        </w:r>
        <w:proofErr w:type="spellStart"/>
        <w:r w:rsidRPr="00274894">
          <w:rPr>
            <w:rFonts w:ascii="Arial" w:hAnsi="Arial" w:cs="Arial"/>
            <w:rPrChange w:id="279" w:author="Benitez, Alejandro" w:date="2025-03-05T10:50:00Z">
              <w:rPr/>
            </w:rPrChange>
          </w:rPr>
          <w:t>allowing</w:t>
        </w:r>
        <w:proofErr w:type="spellEnd"/>
        <w:r w:rsidRPr="00274894">
          <w:rPr>
            <w:rFonts w:ascii="Arial" w:hAnsi="Arial" w:cs="Arial"/>
            <w:rPrChange w:id="280" w:author="Benitez, Alejandro" w:date="2025-03-05T10:50:00Z">
              <w:rPr/>
            </w:rPrChange>
          </w:rPr>
          <w:t xml:space="preserve"> </w:t>
        </w:r>
        <w:proofErr w:type="spellStart"/>
        <w:r w:rsidRPr="00274894">
          <w:rPr>
            <w:rFonts w:ascii="Arial" w:hAnsi="Arial" w:cs="Arial"/>
            <w:rPrChange w:id="281" w:author="Benitez, Alejandro" w:date="2025-03-05T10:50:00Z">
              <w:rPr/>
            </w:rPrChange>
          </w:rPr>
          <w:t>them</w:t>
        </w:r>
        <w:proofErr w:type="spellEnd"/>
        <w:r w:rsidRPr="00274894">
          <w:rPr>
            <w:rFonts w:ascii="Arial" w:hAnsi="Arial" w:cs="Arial"/>
            <w:rPrChange w:id="282" w:author="Benitez, Alejandro" w:date="2025-03-05T10:50:00Z">
              <w:rPr/>
            </w:rPrChange>
          </w:rPr>
          <w:t xml:space="preserve"> </w:t>
        </w:r>
        <w:proofErr w:type="spellStart"/>
        <w:r w:rsidRPr="00274894">
          <w:rPr>
            <w:rFonts w:ascii="Arial" w:hAnsi="Arial" w:cs="Arial"/>
            <w:rPrChange w:id="283" w:author="Benitez, Alejandro" w:date="2025-03-05T10:50:00Z">
              <w:rPr/>
            </w:rPrChange>
          </w:rPr>
          <w:t>to</w:t>
        </w:r>
        <w:proofErr w:type="spellEnd"/>
        <w:r w:rsidRPr="00274894">
          <w:rPr>
            <w:rFonts w:ascii="Arial" w:hAnsi="Arial" w:cs="Arial"/>
            <w:rPrChange w:id="284" w:author="Benitez, Alejandro" w:date="2025-03-05T10:50:00Z">
              <w:rPr/>
            </w:rPrChange>
          </w:rPr>
          <w:t xml:space="preserve"> </w:t>
        </w:r>
        <w:proofErr w:type="spellStart"/>
        <w:r w:rsidRPr="00274894">
          <w:rPr>
            <w:rFonts w:ascii="Arial" w:hAnsi="Arial" w:cs="Arial"/>
            <w:rPrChange w:id="285" w:author="Benitez, Alejandro" w:date="2025-03-05T10:50:00Z">
              <w:rPr/>
            </w:rPrChange>
          </w:rPr>
          <w:t>select</w:t>
        </w:r>
        <w:proofErr w:type="spellEnd"/>
        <w:r w:rsidRPr="00274894">
          <w:rPr>
            <w:rFonts w:ascii="Arial" w:hAnsi="Arial" w:cs="Arial"/>
            <w:rPrChange w:id="286" w:author="Benitez, Alejandro" w:date="2025-03-05T10:50:00Z">
              <w:rPr/>
            </w:rPrChange>
          </w:rPr>
          <w:t xml:space="preserve"> </w:t>
        </w:r>
        <w:proofErr w:type="spellStart"/>
        <w:r w:rsidRPr="00274894">
          <w:rPr>
            <w:rFonts w:ascii="Arial" w:hAnsi="Arial" w:cs="Arial"/>
            <w:rPrChange w:id="287" w:author="Benitez, Alejandro" w:date="2025-03-05T10:50:00Z">
              <w:rPr/>
            </w:rPrChange>
          </w:rPr>
          <w:t>or</w:t>
        </w:r>
        <w:proofErr w:type="spellEnd"/>
        <w:r w:rsidRPr="00274894">
          <w:rPr>
            <w:rFonts w:ascii="Arial" w:hAnsi="Arial" w:cs="Arial"/>
            <w:rPrChange w:id="288" w:author="Benitez, Alejandro" w:date="2025-03-05T10:50:00Z">
              <w:rPr/>
            </w:rPrChange>
          </w:rPr>
          <w:t xml:space="preserve"> </w:t>
        </w:r>
        <w:proofErr w:type="spellStart"/>
        <w:r w:rsidRPr="00274894">
          <w:rPr>
            <w:rFonts w:ascii="Arial" w:hAnsi="Arial" w:cs="Arial"/>
            <w:rPrChange w:id="289" w:author="Benitez, Alejandro" w:date="2025-03-05T10:50:00Z">
              <w:rPr/>
            </w:rPrChange>
          </w:rPr>
          <w:t>develop</w:t>
        </w:r>
        <w:proofErr w:type="spellEnd"/>
        <w:r w:rsidRPr="00274894">
          <w:rPr>
            <w:rFonts w:ascii="Arial" w:hAnsi="Arial" w:cs="Arial"/>
            <w:rPrChange w:id="290" w:author="Benitez, Alejandro" w:date="2025-03-05T10:50:00Z">
              <w:rPr/>
            </w:rPrChange>
          </w:rPr>
          <w:t xml:space="preserve"> </w:t>
        </w:r>
        <w:proofErr w:type="spellStart"/>
        <w:r w:rsidRPr="00274894">
          <w:rPr>
            <w:rFonts w:ascii="Arial" w:hAnsi="Arial" w:cs="Arial"/>
            <w:rPrChange w:id="291" w:author="Benitez, Alejandro" w:date="2025-03-05T10:50:00Z">
              <w:rPr/>
            </w:rPrChange>
          </w:rPr>
          <w:t>the</w:t>
        </w:r>
        <w:proofErr w:type="spellEnd"/>
        <w:r w:rsidRPr="00274894">
          <w:rPr>
            <w:rFonts w:ascii="Arial" w:hAnsi="Arial" w:cs="Arial"/>
            <w:rPrChange w:id="292" w:author="Benitez, Alejandro" w:date="2025-03-05T10:50:00Z">
              <w:rPr/>
            </w:rPrChange>
          </w:rPr>
          <w:t xml:space="preserve"> optimal </w:t>
        </w:r>
        <w:proofErr w:type="spellStart"/>
        <w:r w:rsidRPr="00274894">
          <w:rPr>
            <w:rFonts w:ascii="Arial" w:hAnsi="Arial" w:cs="Arial"/>
            <w:rPrChange w:id="293" w:author="Benitez, Alejandro" w:date="2025-03-05T10:50:00Z">
              <w:rPr/>
            </w:rPrChange>
          </w:rPr>
          <w:t>solution</w:t>
        </w:r>
        <w:proofErr w:type="spellEnd"/>
        <w:r w:rsidRPr="00274894">
          <w:rPr>
            <w:rFonts w:ascii="Arial" w:hAnsi="Arial" w:cs="Arial"/>
            <w:rPrChange w:id="294" w:author="Benitez, Alejandro" w:date="2025-03-05T10:50:00Z">
              <w:rPr/>
            </w:rPrChange>
          </w:rPr>
          <w:t xml:space="preserve"> </w:t>
        </w:r>
        <w:proofErr w:type="spellStart"/>
        <w:r w:rsidRPr="00274894">
          <w:rPr>
            <w:rFonts w:ascii="Arial" w:hAnsi="Arial" w:cs="Arial"/>
            <w:rPrChange w:id="295" w:author="Benitez, Alejandro" w:date="2025-03-05T10:50:00Z">
              <w:rPr/>
            </w:rPrChange>
          </w:rPr>
          <w:t>for</w:t>
        </w:r>
        <w:proofErr w:type="spellEnd"/>
        <w:r w:rsidRPr="00274894">
          <w:rPr>
            <w:rFonts w:ascii="Arial" w:hAnsi="Arial" w:cs="Arial"/>
            <w:rPrChange w:id="296" w:author="Benitez, Alejandro" w:date="2025-03-05T10:50:00Z">
              <w:rPr/>
            </w:rPrChange>
          </w:rPr>
          <w:t xml:space="preserve"> </w:t>
        </w:r>
        <w:proofErr w:type="spellStart"/>
        <w:r w:rsidRPr="00274894">
          <w:rPr>
            <w:rFonts w:ascii="Arial" w:hAnsi="Arial" w:cs="Arial"/>
            <w:rPrChange w:id="297" w:author="Benitez, Alejandro" w:date="2025-03-05T10:50:00Z">
              <w:rPr/>
            </w:rPrChange>
          </w:rPr>
          <w:t>their</w:t>
        </w:r>
        <w:proofErr w:type="spellEnd"/>
        <w:r w:rsidRPr="00274894">
          <w:rPr>
            <w:rFonts w:ascii="Arial" w:hAnsi="Arial" w:cs="Arial"/>
            <w:rPrChange w:id="298" w:author="Benitez, Alejandro" w:date="2025-03-05T10:50:00Z">
              <w:rPr/>
            </w:rPrChange>
          </w:rPr>
          <w:t xml:space="preserve"> </w:t>
        </w:r>
        <w:proofErr w:type="spellStart"/>
        <w:r w:rsidRPr="00274894">
          <w:rPr>
            <w:rFonts w:ascii="Arial" w:hAnsi="Arial" w:cs="Arial"/>
            <w:rPrChange w:id="299" w:author="Benitez, Alejandro" w:date="2025-03-05T10:50:00Z">
              <w:rPr/>
            </w:rPrChange>
          </w:rPr>
          <w:t>specific</w:t>
        </w:r>
        <w:proofErr w:type="spellEnd"/>
        <w:r w:rsidRPr="00274894">
          <w:rPr>
            <w:rFonts w:ascii="Arial" w:hAnsi="Arial" w:cs="Arial"/>
            <w:rPrChange w:id="300" w:author="Benitez, Alejandro" w:date="2025-03-05T10:50:00Z">
              <w:rPr/>
            </w:rPrChange>
          </w:rPr>
          <w:t xml:space="preserve"> </w:t>
        </w:r>
      </w:ins>
      <w:proofErr w:type="spellStart"/>
      <w:ins w:id="301" w:author="Benitez, Alejandro" w:date="2025-03-05T10:56:00Z">
        <w:r w:rsidR="008B2E2E">
          <w:rPr>
            <w:rFonts w:ascii="Arial" w:hAnsi="Arial" w:cs="Arial"/>
          </w:rPr>
          <w:t>labeling</w:t>
        </w:r>
      </w:ins>
      <w:proofErr w:type="spellEnd"/>
      <w:ins w:id="302" w:author="Benitez, Alejandro" w:date="2025-03-05T10:50:00Z">
        <w:r w:rsidRPr="00274894">
          <w:rPr>
            <w:rFonts w:ascii="Arial" w:hAnsi="Arial" w:cs="Arial"/>
            <w:rPrChange w:id="303" w:author="Benitez, Alejandro" w:date="2025-03-05T10:50:00Z">
              <w:rPr/>
            </w:rPrChange>
          </w:rPr>
          <w:t xml:space="preserve"> </w:t>
        </w:r>
        <w:proofErr w:type="spellStart"/>
        <w:r w:rsidRPr="00274894">
          <w:rPr>
            <w:rFonts w:ascii="Arial" w:hAnsi="Arial" w:cs="Arial"/>
            <w:rPrChange w:id="304" w:author="Benitez, Alejandro" w:date="2025-03-05T10:50:00Z">
              <w:rPr/>
            </w:rPrChange>
          </w:rPr>
          <w:t>requirements</w:t>
        </w:r>
        <w:proofErr w:type="spellEnd"/>
        <w:r w:rsidRPr="00274894">
          <w:rPr>
            <w:rFonts w:ascii="Arial" w:hAnsi="Arial" w:cs="Arial"/>
            <w:rPrChange w:id="305" w:author="Benitez, Alejandro" w:date="2025-03-05T10:50:00Z">
              <w:rPr/>
            </w:rPrChange>
          </w:rPr>
          <w:t>.</w:t>
        </w:r>
      </w:ins>
    </w:p>
    <w:p w14:paraId="169301CB" w14:textId="11039CDC" w:rsidR="00274894" w:rsidRPr="00274894" w:rsidRDefault="00274894" w:rsidP="00274894">
      <w:pPr>
        <w:pStyle w:val="berschrift3"/>
        <w:rPr>
          <w:ins w:id="306" w:author="Benitez, Alejandro" w:date="2025-03-05T10:50:00Z"/>
          <w:rFonts w:ascii="Arial" w:hAnsi="Arial" w:cs="Arial"/>
          <w:b/>
          <w:color w:val="auto"/>
          <w:rPrChange w:id="307" w:author="Benitez, Alejandro" w:date="2025-03-05T10:50:00Z">
            <w:rPr>
              <w:ins w:id="308" w:author="Benitez, Alejandro" w:date="2025-03-05T10:50:00Z"/>
            </w:rPr>
          </w:rPrChange>
        </w:rPr>
      </w:pPr>
      <w:proofErr w:type="spellStart"/>
      <w:ins w:id="309" w:author="Benitez, Alejandro" w:date="2025-03-05T10:50:00Z">
        <w:r w:rsidRPr="00274894">
          <w:rPr>
            <w:rFonts w:ascii="Arial" w:hAnsi="Arial" w:cs="Arial"/>
            <w:b/>
            <w:color w:val="auto"/>
            <w:rPrChange w:id="310" w:author="Benitez, Alejandro" w:date="2025-03-05T10:50:00Z">
              <w:rPr/>
            </w:rPrChange>
          </w:rPr>
          <w:t>Pallet</w:t>
        </w:r>
        <w:proofErr w:type="spellEnd"/>
        <w:r w:rsidRPr="00274894">
          <w:rPr>
            <w:rFonts w:ascii="Arial" w:hAnsi="Arial" w:cs="Arial"/>
            <w:b/>
            <w:color w:val="auto"/>
            <w:rPrChange w:id="311" w:author="Benitez, Alejandro" w:date="2025-03-05T10:50:00Z">
              <w:rPr/>
            </w:rPrChange>
          </w:rPr>
          <w:t xml:space="preserve"> </w:t>
        </w:r>
      </w:ins>
      <w:proofErr w:type="spellStart"/>
      <w:ins w:id="312" w:author="Benitez, Alejandro" w:date="2025-03-05T10:56:00Z">
        <w:r w:rsidR="008B2E2E">
          <w:rPr>
            <w:rFonts w:ascii="Arial" w:hAnsi="Arial" w:cs="Arial"/>
            <w:b/>
            <w:color w:val="auto"/>
          </w:rPr>
          <w:t>labeling</w:t>
        </w:r>
      </w:ins>
      <w:proofErr w:type="spellEnd"/>
      <w:ins w:id="313" w:author="Benitez, Alejandro" w:date="2025-03-05T10:50:00Z">
        <w:r w:rsidRPr="00274894">
          <w:rPr>
            <w:rFonts w:ascii="Arial" w:hAnsi="Arial" w:cs="Arial"/>
            <w:b/>
            <w:color w:val="auto"/>
            <w:rPrChange w:id="314" w:author="Benitez, Alejandro" w:date="2025-03-05T10:50:00Z">
              <w:rPr/>
            </w:rPrChange>
          </w:rPr>
          <w:t xml:space="preserve"> </w:t>
        </w:r>
        <w:proofErr w:type="spellStart"/>
        <w:r w:rsidRPr="00274894">
          <w:rPr>
            <w:rFonts w:ascii="Arial" w:hAnsi="Arial" w:cs="Arial"/>
            <w:b/>
            <w:color w:val="auto"/>
            <w:rPrChange w:id="315" w:author="Benitez, Alejandro" w:date="2025-03-05T10:50:00Z">
              <w:rPr/>
            </w:rPrChange>
          </w:rPr>
          <w:t>without</w:t>
        </w:r>
        <w:proofErr w:type="spellEnd"/>
        <w:r w:rsidRPr="00274894">
          <w:rPr>
            <w:rFonts w:ascii="Arial" w:hAnsi="Arial" w:cs="Arial"/>
            <w:b/>
            <w:color w:val="auto"/>
            <w:rPrChange w:id="316" w:author="Benitez, Alejandro" w:date="2025-03-05T10:50:00Z">
              <w:rPr/>
            </w:rPrChange>
          </w:rPr>
          <w:t xml:space="preserve"> </w:t>
        </w:r>
        <w:proofErr w:type="spellStart"/>
        <w:r w:rsidRPr="00274894">
          <w:rPr>
            <w:rFonts w:ascii="Arial" w:hAnsi="Arial" w:cs="Arial"/>
            <w:b/>
            <w:color w:val="auto"/>
            <w:rPrChange w:id="317" w:author="Benitez, Alejandro" w:date="2025-03-05T10:50:00Z">
              <w:rPr/>
            </w:rPrChange>
          </w:rPr>
          <w:t>compressed</w:t>
        </w:r>
        <w:proofErr w:type="spellEnd"/>
        <w:r w:rsidRPr="00274894">
          <w:rPr>
            <w:rFonts w:ascii="Arial" w:hAnsi="Arial" w:cs="Arial"/>
            <w:b/>
            <w:color w:val="auto"/>
            <w:rPrChange w:id="318" w:author="Benitez, Alejandro" w:date="2025-03-05T10:50:00Z">
              <w:rPr/>
            </w:rPrChange>
          </w:rPr>
          <w:t xml:space="preserve"> </w:t>
        </w:r>
        <w:proofErr w:type="spellStart"/>
        <w:r w:rsidRPr="00274894">
          <w:rPr>
            <w:rFonts w:ascii="Arial" w:hAnsi="Arial" w:cs="Arial"/>
            <w:b/>
            <w:color w:val="auto"/>
            <w:rPrChange w:id="319" w:author="Benitez, Alejandro" w:date="2025-03-05T10:50:00Z">
              <w:rPr/>
            </w:rPrChange>
          </w:rPr>
          <w:t>air</w:t>
        </w:r>
        <w:proofErr w:type="spellEnd"/>
        <w:r w:rsidRPr="00274894">
          <w:rPr>
            <w:rFonts w:ascii="Arial" w:hAnsi="Arial" w:cs="Arial"/>
            <w:b/>
            <w:color w:val="auto"/>
            <w:rPrChange w:id="320" w:author="Benitez, Alejandro" w:date="2025-03-05T10:50:00Z">
              <w:rPr/>
            </w:rPrChange>
          </w:rPr>
          <w:t xml:space="preserve"> </w:t>
        </w:r>
        <w:proofErr w:type="spellStart"/>
        <w:r w:rsidRPr="00274894">
          <w:rPr>
            <w:rFonts w:ascii="Arial" w:hAnsi="Arial" w:cs="Arial"/>
            <w:b/>
            <w:color w:val="auto"/>
            <w:rPrChange w:id="321" w:author="Benitez, Alejandro" w:date="2025-03-05T10:50:00Z">
              <w:rPr/>
            </w:rPrChange>
          </w:rPr>
          <w:t>or</w:t>
        </w:r>
        <w:proofErr w:type="spellEnd"/>
        <w:r w:rsidRPr="00274894">
          <w:rPr>
            <w:rFonts w:ascii="Arial" w:hAnsi="Arial" w:cs="Arial"/>
            <w:b/>
            <w:color w:val="auto"/>
            <w:rPrChange w:id="322" w:author="Benitez, Alejandro" w:date="2025-03-05T10:50:00Z">
              <w:rPr/>
            </w:rPrChange>
          </w:rPr>
          <w:t xml:space="preserve"> </w:t>
        </w:r>
        <w:proofErr w:type="spellStart"/>
        <w:r w:rsidRPr="00274894">
          <w:rPr>
            <w:rFonts w:ascii="Arial" w:hAnsi="Arial" w:cs="Arial"/>
            <w:b/>
            <w:color w:val="auto"/>
            <w:rPrChange w:id="323" w:author="Benitez, Alejandro" w:date="2025-03-05T10:50:00Z">
              <w:rPr/>
            </w:rPrChange>
          </w:rPr>
          <w:t>waste</w:t>
        </w:r>
        <w:proofErr w:type="spellEnd"/>
      </w:ins>
    </w:p>
    <w:p w14:paraId="20B8830B" w14:textId="2CE2CC8C" w:rsidR="00274894" w:rsidRPr="00274894" w:rsidRDefault="00274894" w:rsidP="00274894">
      <w:pPr>
        <w:pStyle w:val="StandardWeb"/>
        <w:rPr>
          <w:ins w:id="324" w:author="Benitez, Alejandro" w:date="2025-03-05T10:50:00Z"/>
          <w:rFonts w:ascii="Arial" w:hAnsi="Arial" w:cs="Arial"/>
          <w:rPrChange w:id="325" w:author="Benitez, Alejandro" w:date="2025-03-05T10:50:00Z">
            <w:rPr>
              <w:ins w:id="326" w:author="Benitez, Alejandro" w:date="2025-03-05T10:50:00Z"/>
            </w:rPr>
          </w:rPrChange>
        </w:rPr>
      </w:pPr>
      <w:ins w:id="327" w:author="Benitez, Alejandro" w:date="2025-03-05T10:50:00Z">
        <w:r w:rsidRPr="00274894">
          <w:rPr>
            <w:rFonts w:ascii="Arial" w:hAnsi="Arial" w:cs="Arial"/>
            <w:rPrChange w:id="328" w:author="Benitez, Alejandro" w:date="2025-03-05T10:50:00Z">
              <w:rPr/>
            </w:rPrChange>
          </w:rPr>
          <w:t xml:space="preserve">"Compressed </w:t>
        </w:r>
        <w:proofErr w:type="spellStart"/>
        <w:r w:rsidRPr="00274894">
          <w:rPr>
            <w:rFonts w:ascii="Arial" w:hAnsi="Arial" w:cs="Arial"/>
            <w:rPrChange w:id="329" w:author="Benitez, Alejandro" w:date="2025-03-05T10:50:00Z">
              <w:rPr/>
            </w:rPrChange>
          </w:rPr>
          <w:t>air</w:t>
        </w:r>
        <w:proofErr w:type="spellEnd"/>
        <w:r w:rsidRPr="00274894">
          <w:rPr>
            <w:rFonts w:ascii="Arial" w:hAnsi="Arial" w:cs="Arial"/>
            <w:rPrChange w:id="330" w:author="Benitez, Alejandro" w:date="2025-03-05T10:50:00Z">
              <w:rPr/>
            </w:rPrChange>
          </w:rPr>
          <w:t xml:space="preserve"> – </w:t>
        </w:r>
        <w:proofErr w:type="spellStart"/>
        <w:r w:rsidRPr="00274894">
          <w:rPr>
            <w:rFonts w:ascii="Arial" w:hAnsi="Arial" w:cs="Arial"/>
            <w:rPrChange w:id="331" w:author="Benitez, Alejandro" w:date="2025-03-05T10:50:00Z">
              <w:rPr/>
            </w:rPrChange>
          </w:rPr>
          <w:t>no</w:t>
        </w:r>
        <w:proofErr w:type="spellEnd"/>
        <w:r w:rsidRPr="00274894">
          <w:rPr>
            <w:rFonts w:ascii="Arial" w:hAnsi="Arial" w:cs="Arial"/>
            <w:rPrChange w:id="332" w:author="Benitez, Alejandro" w:date="2025-03-05T10:50:00Z">
              <w:rPr/>
            </w:rPrChange>
          </w:rPr>
          <w:t xml:space="preserve"> </w:t>
        </w:r>
        <w:proofErr w:type="spellStart"/>
        <w:r w:rsidRPr="00274894">
          <w:rPr>
            <w:rFonts w:ascii="Arial" w:hAnsi="Arial" w:cs="Arial"/>
            <w:rPrChange w:id="333" w:author="Benitez, Alejandro" w:date="2025-03-05T10:50:00Z">
              <w:rPr/>
            </w:rPrChange>
          </w:rPr>
          <w:t>thanks</w:t>
        </w:r>
        <w:proofErr w:type="spellEnd"/>
        <w:r w:rsidRPr="00274894">
          <w:rPr>
            <w:rFonts w:ascii="Arial" w:hAnsi="Arial" w:cs="Arial"/>
            <w:rPrChange w:id="334" w:author="Benitez, Alejandro" w:date="2025-03-05T10:50:00Z">
              <w:rPr/>
            </w:rPrChange>
          </w:rPr>
          <w:t xml:space="preserve">!" </w:t>
        </w:r>
        <w:proofErr w:type="spellStart"/>
        <w:r w:rsidRPr="00274894">
          <w:rPr>
            <w:rFonts w:ascii="Arial" w:hAnsi="Arial" w:cs="Arial"/>
            <w:rPrChange w:id="335" w:author="Benitez, Alejandro" w:date="2025-03-05T10:50:00Z">
              <w:rPr/>
            </w:rPrChange>
          </w:rPr>
          <w:t>is</w:t>
        </w:r>
        <w:proofErr w:type="spellEnd"/>
        <w:r w:rsidRPr="00274894">
          <w:rPr>
            <w:rFonts w:ascii="Arial" w:hAnsi="Arial" w:cs="Arial"/>
            <w:rPrChange w:id="336" w:author="Benitez, Alejandro" w:date="2025-03-05T10:50:00Z">
              <w:rPr/>
            </w:rPrChange>
          </w:rPr>
          <w:t xml:space="preserve"> </w:t>
        </w:r>
        <w:proofErr w:type="spellStart"/>
        <w:r w:rsidRPr="00274894">
          <w:rPr>
            <w:rFonts w:ascii="Arial" w:hAnsi="Arial" w:cs="Arial"/>
            <w:rPrChange w:id="337" w:author="Benitez, Alejandro" w:date="2025-03-05T10:50:00Z">
              <w:rPr/>
            </w:rPrChange>
          </w:rPr>
          <w:t>the</w:t>
        </w:r>
        <w:proofErr w:type="spellEnd"/>
        <w:r w:rsidRPr="00274894">
          <w:rPr>
            <w:rFonts w:ascii="Arial" w:hAnsi="Arial" w:cs="Arial"/>
            <w:rPrChange w:id="338" w:author="Benitez, Alejandro" w:date="2025-03-05T10:50:00Z">
              <w:rPr/>
            </w:rPrChange>
          </w:rPr>
          <w:t xml:space="preserve"> </w:t>
        </w:r>
        <w:proofErr w:type="spellStart"/>
        <w:r w:rsidRPr="00274894">
          <w:rPr>
            <w:rFonts w:ascii="Arial" w:hAnsi="Arial" w:cs="Arial"/>
            <w:rPrChange w:id="339" w:author="Benitez, Alejandro" w:date="2025-03-05T10:50:00Z">
              <w:rPr/>
            </w:rPrChange>
          </w:rPr>
          <w:t>principle</w:t>
        </w:r>
        <w:proofErr w:type="spellEnd"/>
        <w:r w:rsidRPr="00274894">
          <w:rPr>
            <w:rFonts w:ascii="Arial" w:hAnsi="Arial" w:cs="Arial"/>
            <w:rPrChange w:id="340" w:author="Benitez, Alejandro" w:date="2025-03-05T10:50:00Z">
              <w:rPr/>
            </w:rPrChange>
          </w:rPr>
          <w:t xml:space="preserve"> </w:t>
        </w:r>
        <w:proofErr w:type="spellStart"/>
        <w:r w:rsidRPr="00274894">
          <w:rPr>
            <w:rFonts w:ascii="Arial" w:hAnsi="Arial" w:cs="Arial"/>
            <w:rPrChange w:id="341" w:author="Benitez, Alejandro" w:date="2025-03-05T10:50:00Z">
              <w:rPr/>
            </w:rPrChange>
          </w:rPr>
          <w:t>behind</w:t>
        </w:r>
        <w:proofErr w:type="spellEnd"/>
        <w:r w:rsidRPr="00274894">
          <w:rPr>
            <w:rFonts w:ascii="Arial" w:hAnsi="Arial" w:cs="Arial"/>
            <w:rPrChange w:id="342" w:author="Benitez, Alejandro" w:date="2025-03-05T10:50:00Z">
              <w:rPr/>
            </w:rPrChange>
          </w:rPr>
          <w:t xml:space="preserve"> </w:t>
        </w:r>
        <w:proofErr w:type="spellStart"/>
        <w:r w:rsidRPr="00274894">
          <w:rPr>
            <w:rFonts w:ascii="Arial" w:hAnsi="Arial" w:cs="Arial"/>
            <w:rPrChange w:id="343" w:author="Benitez, Alejandro" w:date="2025-03-05T10:50:00Z">
              <w:rPr/>
            </w:rPrChange>
          </w:rPr>
          <w:t>the</w:t>
        </w:r>
        <w:proofErr w:type="spellEnd"/>
        <w:r w:rsidRPr="00274894">
          <w:rPr>
            <w:rFonts w:ascii="Arial" w:hAnsi="Arial" w:cs="Arial"/>
            <w:rPrChange w:id="344" w:author="Benitez, Alejandro" w:date="2025-03-05T10:50:00Z">
              <w:rPr/>
            </w:rPrChange>
          </w:rPr>
          <w:t xml:space="preserve"> </w:t>
        </w:r>
        <w:proofErr w:type="spellStart"/>
        <w:r w:rsidRPr="00274894">
          <w:rPr>
            <w:rFonts w:ascii="Arial" w:hAnsi="Arial" w:cs="Arial"/>
            <w:rPrChange w:id="345" w:author="Benitez, Alejandro" w:date="2025-03-05T10:50:00Z">
              <w:rPr/>
            </w:rPrChange>
          </w:rPr>
          <w:t>pallet</w:t>
        </w:r>
        <w:proofErr w:type="spellEnd"/>
        <w:r w:rsidRPr="00274894">
          <w:rPr>
            <w:rFonts w:ascii="Arial" w:hAnsi="Arial" w:cs="Arial"/>
            <w:rPrChange w:id="346" w:author="Benitez, Alejandro" w:date="2025-03-05T10:50:00Z">
              <w:rPr/>
            </w:rPrChange>
          </w:rPr>
          <w:t xml:space="preserve"> </w:t>
        </w:r>
      </w:ins>
      <w:proofErr w:type="spellStart"/>
      <w:ins w:id="347" w:author="Benitez, Alejandro" w:date="2025-03-05T10:56:00Z">
        <w:r w:rsidR="008B2E2E">
          <w:rPr>
            <w:rFonts w:ascii="Arial" w:hAnsi="Arial" w:cs="Arial"/>
          </w:rPr>
          <w:t>labeling</w:t>
        </w:r>
      </w:ins>
      <w:proofErr w:type="spellEnd"/>
      <w:ins w:id="348" w:author="Benitez, Alejandro" w:date="2025-03-05T10:50:00Z">
        <w:r w:rsidRPr="00274894">
          <w:rPr>
            <w:rFonts w:ascii="Arial" w:hAnsi="Arial" w:cs="Arial"/>
            <w:rPrChange w:id="349" w:author="Benitez, Alejandro" w:date="2025-03-05T10:50:00Z">
              <w:rPr/>
            </w:rPrChange>
          </w:rPr>
          <w:t xml:space="preserve"> </w:t>
        </w:r>
        <w:proofErr w:type="spellStart"/>
        <w:r w:rsidRPr="00274894">
          <w:rPr>
            <w:rFonts w:ascii="Arial" w:hAnsi="Arial" w:cs="Arial"/>
            <w:rPrChange w:id="350" w:author="Benitez, Alejandro" w:date="2025-03-05T10:50:00Z">
              <w:rPr/>
            </w:rPrChange>
          </w:rPr>
          <w:t>systems</w:t>
        </w:r>
        <w:proofErr w:type="spellEnd"/>
        <w:r w:rsidRPr="00274894">
          <w:rPr>
            <w:rFonts w:ascii="Arial" w:hAnsi="Arial" w:cs="Arial"/>
            <w:rPrChange w:id="351" w:author="Benitez, Alejandro" w:date="2025-03-05T10:50:00Z">
              <w:rPr/>
            </w:rPrChange>
          </w:rPr>
          <w:t xml:space="preserve"> </w:t>
        </w:r>
        <w:proofErr w:type="spellStart"/>
        <w:r w:rsidRPr="00274894">
          <w:rPr>
            <w:rFonts w:ascii="Arial" w:hAnsi="Arial" w:cs="Arial"/>
            <w:rPrChange w:id="352" w:author="Benitez, Alejandro" w:date="2025-03-05T10:50:00Z">
              <w:rPr/>
            </w:rPrChange>
          </w:rPr>
          <w:t>of</w:t>
        </w:r>
        <w:proofErr w:type="spellEnd"/>
        <w:r w:rsidRPr="00274894">
          <w:rPr>
            <w:rFonts w:ascii="Arial" w:hAnsi="Arial" w:cs="Arial"/>
            <w:rPrChange w:id="353" w:author="Benitez, Alejandro" w:date="2025-03-05T10:50:00Z">
              <w:rPr/>
            </w:rPrChange>
          </w:rPr>
          <w:t xml:space="preserve"> </w:t>
        </w:r>
        <w:proofErr w:type="spellStart"/>
        <w:r w:rsidRPr="00274894">
          <w:rPr>
            <w:rFonts w:ascii="Arial" w:hAnsi="Arial" w:cs="Arial"/>
            <w:rPrChange w:id="354" w:author="Benitez, Alejandro" w:date="2025-03-05T10:50:00Z">
              <w:rPr/>
            </w:rPrChange>
          </w:rPr>
          <w:t>the</w:t>
        </w:r>
        <w:proofErr w:type="spellEnd"/>
        <w:r w:rsidRPr="00274894">
          <w:rPr>
            <w:rFonts w:ascii="Arial" w:hAnsi="Arial" w:cs="Arial"/>
            <w:rPrChange w:id="355" w:author="Benitez, Alejandro" w:date="2025-03-05T10:50:00Z">
              <w:rPr/>
            </w:rPrChange>
          </w:rPr>
          <w:t xml:space="preserve"> </w:t>
        </w:r>
        <w:proofErr w:type="spellStart"/>
        <w:r w:rsidRPr="00274894">
          <w:rPr>
            <w:rFonts w:ascii="Arial" w:hAnsi="Arial" w:cs="Arial"/>
            <w:rPrChange w:id="356" w:author="Benitez, Alejandro" w:date="2025-03-05T10:50:00Z">
              <w:rPr/>
            </w:rPrChange>
          </w:rPr>
          <w:t>Logomatic</w:t>
        </w:r>
        <w:proofErr w:type="spellEnd"/>
        <w:r w:rsidRPr="00274894">
          <w:rPr>
            <w:rFonts w:ascii="Arial" w:hAnsi="Arial" w:cs="Arial"/>
            <w:rPrChange w:id="357" w:author="Benitez, Alejandro" w:date="2025-03-05T10:50:00Z">
              <w:rPr/>
            </w:rPrChange>
          </w:rPr>
          <w:t xml:space="preserve"> 850 eP3 Hybrid </w:t>
        </w:r>
        <w:proofErr w:type="spellStart"/>
        <w:r w:rsidRPr="00274894">
          <w:rPr>
            <w:rFonts w:ascii="Arial" w:hAnsi="Arial" w:cs="Arial"/>
            <w:rPrChange w:id="358" w:author="Benitez, Alejandro" w:date="2025-03-05T10:50:00Z">
              <w:rPr/>
            </w:rPrChange>
          </w:rPr>
          <w:t>series</w:t>
        </w:r>
        <w:proofErr w:type="spellEnd"/>
        <w:r w:rsidRPr="00274894">
          <w:rPr>
            <w:rFonts w:ascii="Arial" w:hAnsi="Arial" w:cs="Arial"/>
            <w:rPrChange w:id="359" w:author="Benitez, Alejandro" w:date="2025-03-05T10:50:00Z">
              <w:rPr/>
            </w:rPrChange>
          </w:rPr>
          <w:t xml:space="preserve"> </w:t>
        </w:r>
        <w:proofErr w:type="spellStart"/>
        <w:r w:rsidRPr="00274894">
          <w:rPr>
            <w:rFonts w:ascii="Arial" w:hAnsi="Arial" w:cs="Arial"/>
            <w:rPrChange w:id="360" w:author="Benitez, Alejandro" w:date="2025-03-05T10:50:00Z">
              <w:rPr/>
            </w:rPrChange>
          </w:rPr>
          <w:t>from</w:t>
        </w:r>
        <w:proofErr w:type="spellEnd"/>
        <w:r w:rsidRPr="00274894">
          <w:rPr>
            <w:rFonts w:ascii="Arial" w:hAnsi="Arial" w:cs="Arial"/>
            <w:rPrChange w:id="361" w:author="Benitez, Alejandro" w:date="2025-03-05T10:50:00Z">
              <w:rPr/>
            </w:rPrChange>
          </w:rPr>
          <w:t xml:space="preserve"> Logopak. By </w:t>
        </w:r>
        <w:proofErr w:type="spellStart"/>
        <w:r w:rsidRPr="00274894">
          <w:rPr>
            <w:rFonts w:ascii="Arial" w:hAnsi="Arial" w:cs="Arial"/>
            <w:rPrChange w:id="362" w:author="Benitez, Alejandro" w:date="2025-03-05T10:50:00Z">
              <w:rPr/>
            </w:rPrChange>
          </w:rPr>
          <w:t>eliminating</w:t>
        </w:r>
        <w:proofErr w:type="spellEnd"/>
        <w:r w:rsidRPr="00274894">
          <w:rPr>
            <w:rFonts w:ascii="Arial" w:hAnsi="Arial" w:cs="Arial"/>
            <w:rPrChange w:id="363" w:author="Benitez, Alejandro" w:date="2025-03-05T10:50:00Z">
              <w:rPr/>
            </w:rPrChange>
          </w:rPr>
          <w:t xml:space="preserve"> </w:t>
        </w:r>
        <w:proofErr w:type="spellStart"/>
        <w:r w:rsidRPr="00274894">
          <w:rPr>
            <w:rFonts w:ascii="Arial" w:hAnsi="Arial" w:cs="Arial"/>
            <w:rPrChange w:id="364" w:author="Benitez, Alejandro" w:date="2025-03-05T10:50:00Z">
              <w:rPr/>
            </w:rPrChange>
          </w:rPr>
          <w:t>pneumatics</w:t>
        </w:r>
        <w:proofErr w:type="spellEnd"/>
        <w:r w:rsidRPr="00274894">
          <w:rPr>
            <w:rFonts w:ascii="Arial" w:hAnsi="Arial" w:cs="Arial"/>
            <w:rPrChange w:id="365" w:author="Benitez, Alejandro" w:date="2025-03-05T10:50:00Z">
              <w:rPr/>
            </w:rPrChange>
          </w:rPr>
          <w:t xml:space="preserve"> in </w:t>
        </w:r>
        <w:proofErr w:type="spellStart"/>
        <w:r w:rsidRPr="00274894">
          <w:rPr>
            <w:rFonts w:ascii="Arial" w:hAnsi="Arial" w:cs="Arial"/>
            <w:rPrChange w:id="366" w:author="Benitez, Alejandro" w:date="2025-03-05T10:50:00Z">
              <w:rPr/>
            </w:rPrChange>
          </w:rPr>
          <w:t>label</w:t>
        </w:r>
        <w:proofErr w:type="spellEnd"/>
        <w:r w:rsidRPr="00274894">
          <w:rPr>
            <w:rFonts w:ascii="Arial" w:hAnsi="Arial" w:cs="Arial"/>
            <w:rPrChange w:id="367" w:author="Benitez, Alejandro" w:date="2025-03-05T10:50:00Z">
              <w:rPr/>
            </w:rPrChange>
          </w:rPr>
          <w:t xml:space="preserve"> </w:t>
        </w:r>
        <w:proofErr w:type="spellStart"/>
        <w:r w:rsidRPr="00274894">
          <w:rPr>
            <w:rFonts w:ascii="Arial" w:hAnsi="Arial" w:cs="Arial"/>
            <w:rPrChange w:id="368" w:author="Benitez, Alejandro" w:date="2025-03-05T10:50:00Z">
              <w:rPr/>
            </w:rPrChange>
          </w:rPr>
          <w:t>application</w:t>
        </w:r>
        <w:proofErr w:type="spellEnd"/>
        <w:r w:rsidRPr="00274894">
          <w:rPr>
            <w:rFonts w:ascii="Arial" w:hAnsi="Arial" w:cs="Arial"/>
            <w:rPrChange w:id="369" w:author="Benitez, Alejandro" w:date="2025-03-05T10:50:00Z">
              <w:rPr/>
            </w:rPrChange>
          </w:rPr>
          <w:t xml:space="preserve">, </w:t>
        </w:r>
        <w:proofErr w:type="spellStart"/>
        <w:r w:rsidRPr="00274894">
          <w:rPr>
            <w:rFonts w:ascii="Arial" w:hAnsi="Arial" w:cs="Arial"/>
            <w:rPrChange w:id="370" w:author="Benitez, Alejandro" w:date="2025-03-05T10:50:00Z">
              <w:rPr/>
            </w:rPrChange>
          </w:rPr>
          <w:t>companies</w:t>
        </w:r>
        <w:proofErr w:type="spellEnd"/>
        <w:r w:rsidRPr="00274894">
          <w:rPr>
            <w:rFonts w:ascii="Arial" w:hAnsi="Arial" w:cs="Arial"/>
            <w:rPrChange w:id="371" w:author="Benitez, Alejandro" w:date="2025-03-05T10:50:00Z">
              <w:rPr/>
            </w:rPrChange>
          </w:rPr>
          <w:t xml:space="preserve"> save </w:t>
        </w:r>
        <w:proofErr w:type="spellStart"/>
        <w:r w:rsidRPr="00274894">
          <w:rPr>
            <w:rFonts w:ascii="Arial" w:hAnsi="Arial" w:cs="Arial"/>
            <w:rPrChange w:id="372" w:author="Benitez, Alejandro" w:date="2025-03-05T10:50:00Z">
              <w:rPr/>
            </w:rPrChange>
          </w:rPr>
          <w:t>one</w:t>
        </w:r>
        <w:proofErr w:type="spellEnd"/>
        <w:r w:rsidRPr="00274894">
          <w:rPr>
            <w:rFonts w:ascii="Arial" w:hAnsi="Arial" w:cs="Arial"/>
            <w:rPrChange w:id="373" w:author="Benitez, Alejandro" w:date="2025-03-05T10:50:00Z">
              <w:rPr/>
            </w:rPrChange>
          </w:rPr>
          <w:t xml:space="preserve"> </w:t>
        </w:r>
        <w:proofErr w:type="spellStart"/>
        <w:r w:rsidRPr="00274894">
          <w:rPr>
            <w:rFonts w:ascii="Arial" w:hAnsi="Arial" w:cs="Arial"/>
            <w:rPrChange w:id="374" w:author="Benitez, Alejandro" w:date="2025-03-05T10:50:00Z">
              <w:rPr/>
            </w:rPrChange>
          </w:rPr>
          <w:t>of</w:t>
        </w:r>
        <w:proofErr w:type="spellEnd"/>
        <w:r w:rsidRPr="00274894">
          <w:rPr>
            <w:rFonts w:ascii="Arial" w:hAnsi="Arial" w:cs="Arial"/>
            <w:rPrChange w:id="375" w:author="Benitez, Alejandro" w:date="2025-03-05T10:50:00Z">
              <w:rPr/>
            </w:rPrChange>
          </w:rPr>
          <w:t xml:space="preserve"> </w:t>
        </w:r>
        <w:proofErr w:type="spellStart"/>
        <w:r w:rsidRPr="00274894">
          <w:rPr>
            <w:rFonts w:ascii="Arial" w:hAnsi="Arial" w:cs="Arial"/>
            <w:rPrChange w:id="376" w:author="Benitez, Alejandro" w:date="2025-03-05T10:50:00Z">
              <w:rPr/>
            </w:rPrChange>
          </w:rPr>
          <w:t>the</w:t>
        </w:r>
        <w:proofErr w:type="spellEnd"/>
        <w:r w:rsidRPr="00274894">
          <w:rPr>
            <w:rFonts w:ascii="Arial" w:hAnsi="Arial" w:cs="Arial"/>
            <w:rPrChange w:id="377" w:author="Benitez, Alejandro" w:date="2025-03-05T10:50:00Z">
              <w:rPr/>
            </w:rPrChange>
          </w:rPr>
          <w:t xml:space="preserve"> </w:t>
        </w:r>
        <w:proofErr w:type="spellStart"/>
        <w:r w:rsidRPr="00274894">
          <w:rPr>
            <w:rFonts w:ascii="Arial" w:hAnsi="Arial" w:cs="Arial"/>
            <w:rPrChange w:id="378" w:author="Benitez, Alejandro" w:date="2025-03-05T10:50:00Z">
              <w:rPr/>
            </w:rPrChange>
          </w:rPr>
          <w:lastRenderedPageBreak/>
          <w:t>most</w:t>
        </w:r>
        <w:proofErr w:type="spellEnd"/>
        <w:r w:rsidRPr="00274894">
          <w:rPr>
            <w:rFonts w:ascii="Arial" w:hAnsi="Arial" w:cs="Arial"/>
            <w:rPrChange w:id="379" w:author="Benitez, Alejandro" w:date="2025-03-05T10:50:00Z">
              <w:rPr/>
            </w:rPrChange>
          </w:rPr>
          <w:t xml:space="preserve"> expensive </w:t>
        </w:r>
        <w:proofErr w:type="spellStart"/>
        <w:r w:rsidRPr="00274894">
          <w:rPr>
            <w:rFonts w:ascii="Arial" w:hAnsi="Arial" w:cs="Arial"/>
            <w:rPrChange w:id="380" w:author="Benitez, Alejandro" w:date="2025-03-05T10:50:00Z">
              <w:rPr/>
            </w:rPrChange>
          </w:rPr>
          <w:t>industrial</w:t>
        </w:r>
        <w:proofErr w:type="spellEnd"/>
        <w:r w:rsidRPr="00274894">
          <w:rPr>
            <w:rFonts w:ascii="Arial" w:hAnsi="Arial" w:cs="Arial"/>
            <w:rPrChange w:id="381" w:author="Benitez, Alejandro" w:date="2025-03-05T10:50:00Z">
              <w:rPr/>
            </w:rPrChange>
          </w:rPr>
          <w:t xml:space="preserve"> </w:t>
        </w:r>
        <w:proofErr w:type="spellStart"/>
        <w:r w:rsidRPr="00274894">
          <w:rPr>
            <w:rFonts w:ascii="Arial" w:hAnsi="Arial" w:cs="Arial"/>
            <w:rPrChange w:id="382" w:author="Benitez, Alejandro" w:date="2025-03-05T10:50:00Z">
              <w:rPr/>
            </w:rPrChange>
          </w:rPr>
          <w:t>energy</w:t>
        </w:r>
        <w:proofErr w:type="spellEnd"/>
        <w:r w:rsidRPr="00274894">
          <w:rPr>
            <w:rFonts w:ascii="Arial" w:hAnsi="Arial" w:cs="Arial"/>
            <w:rPrChange w:id="383" w:author="Benitez, Alejandro" w:date="2025-03-05T10:50:00Z">
              <w:rPr/>
            </w:rPrChange>
          </w:rPr>
          <w:t xml:space="preserve"> </w:t>
        </w:r>
        <w:proofErr w:type="spellStart"/>
        <w:r w:rsidRPr="00274894">
          <w:rPr>
            <w:rFonts w:ascii="Arial" w:hAnsi="Arial" w:cs="Arial"/>
            <w:rPrChange w:id="384" w:author="Benitez, Alejandro" w:date="2025-03-05T10:50:00Z">
              <w:rPr/>
            </w:rPrChange>
          </w:rPr>
          <w:t>sources</w:t>
        </w:r>
        <w:proofErr w:type="spellEnd"/>
        <w:r w:rsidRPr="00274894">
          <w:rPr>
            <w:rFonts w:ascii="Arial" w:hAnsi="Arial" w:cs="Arial"/>
            <w:rPrChange w:id="385" w:author="Benitez, Alejandro" w:date="2025-03-05T10:50:00Z">
              <w:rPr/>
            </w:rPrChange>
          </w:rPr>
          <w:t xml:space="preserve"> </w:t>
        </w:r>
        <w:proofErr w:type="spellStart"/>
        <w:r w:rsidRPr="00274894">
          <w:rPr>
            <w:rFonts w:ascii="Arial" w:hAnsi="Arial" w:cs="Arial"/>
            <w:rPrChange w:id="386" w:author="Benitez, Alejandro" w:date="2025-03-05T10:50:00Z">
              <w:rPr/>
            </w:rPrChange>
          </w:rPr>
          <w:t>while</w:t>
        </w:r>
        <w:proofErr w:type="spellEnd"/>
        <w:r w:rsidRPr="00274894">
          <w:rPr>
            <w:rFonts w:ascii="Arial" w:hAnsi="Arial" w:cs="Arial"/>
            <w:rPrChange w:id="387" w:author="Benitez, Alejandro" w:date="2025-03-05T10:50:00Z">
              <w:rPr/>
            </w:rPrChange>
          </w:rPr>
          <w:t xml:space="preserve"> also </w:t>
        </w:r>
        <w:proofErr w:type="spellStart"/>
        <w:r w:rsidRPr="00274894">
          <w:rPr>
            <w:rFonts w:ascii="Arial" w:hAnsi="Arial" w:cs="Arial"/>
            <w:rPrChange w:id="388" w:author="Benitez, Alejandro" w:date="2025-03-05T10:50:00Z">
              <w:rPr/>
            </w:rPrChange>
          </w:rPr>
          <w:t>supporting</w:t>
        </w:r>
        <w:proofErr w:type="spellEnd"/>
        <w:r w:rsidRPr="00274894">
          <w:rPr>
            <w:rFonts w:ascii="Arial" w:hAnsi="Arial" w:cs="Arial"/>
            <w:rPrChange w:id="389" w:author="Benitez, Alejandro" w:date="2025-03-05T10:50:00Z">
              <w:rPr/>
            </w:rPrChange>
          </w:rPr>
          <w:t xml:space="preserve"> </w:t>
        </w:r>
        <w:proofErr w:type="spellStart"/>
        <w:r w:rsidRPr="00274894">
          <w:rPr>
            <w:rFonts w:ascii="Arial" w:hAnsi="Arial" w:cs="Arial"/>
            <w:rPrChange w:id="390" w:author="Benitez, Alejandro" w:date="2025-03-05T10:50:00Z">
              <w:rPr/>
            </w:rPrChange>
          </w:rPr>
          <w:t>energy</w:t>
        </w:r>
        <w:proofErr w:type="spellEnd"/>
        <w:r w:rsidRPr="00274894">
          <w:rPr>
            <w:rFonts w:ascii="Arial" w:hAnsi="Arial" w:cs="Arial"/>
            <w:rPrChange w:id="391" w:author="Benitez, Alejandro" w:date="2025-03-05T10:50:00Z">
              <w:rPr/>
            </w:rPrChange>
          </w:rPr>
          <w:t xml:space="preserve"> </w:t>
        </w:r>
        <w:proofErr w:type="spellStart"/>
        <w:r w:rsidRPr="00274894">
          <w:rPr>
            <w:rFonts w:ascii="Arial" w:hAnsi="Arial" w:cs="Arial"/>
            <w:rPrChange w:id="392" w:author="Benitez, Alejandro" w:date="2025-03-05T10:50:00Z">
              <w:rPr/>
            </w:rPrChange>
          </w:rPr>
          <w:t>management</w:t>
        </w:r>
        <w:proofErr w:type="spellEnd"/>
        <w:r w:rsidRPr="00274894">
          <w:rPr>
            <w:rFonts w:ascii="Arial" w:hAnsi="Arial" w:cs="Arial"/>
            <w:rPrChange w:id="393" w:author="Benitez, Alejandro" w:date="2025-03-05T10:50:00Z">
              <w:rPr/>
            </w:rPrChange>
          </w:rPr>
          <w:t xml:space="preserve"> </w:t>
        </w:r>
        <w:proofErr w:type="spellStart"/>
        <w:r w:rsidRPr="00274894">
          <w:rPr>
            <w:rFonts w:ascii="Arial" w:hAnsi="Arial" w:cs="Arial"/>
            <w:rPrChange w:id="394" w:author="Benitez, Alejandro" w:date="2025-03-05T10:50:00Z">
              <w:rPr/>
            </w:rPrChange>
          </w:rPr>
          <w:t>compliance</w:t>
        </w:r>
        <w:proofErr w:type="spellEnd"/>
        <w:r w:rsidRPr="00274894">
          <w:rPr>
            <w:rFonts w:ascii="Arial" w:hAnsi="Arial" w:cs="Arial"/>
            <w:rPrChange w:id="395" w:author="Benitez, Alejandro" w:date="2025-03-05T10:50:00Z">
              <w:rPr/>
            </w:rPrChange>
          </w:rPr>
          <w:t xml:space="preserve"> in </w:t>
        </w:r>
        <w:proofErr w:type="spellStart"/>
        <w:r w:rsidRPr="00274894">
          <w:rPr>
            <w:rFonts w:ascii="Arial" w:hAnsi="Arial" w:cs="Arial"/>
            <w:rPrChange w:id="396" w:author="Benitez, Alejandro" w:date="2025-03-05T10:50:00Z">
              <w:rPr/>
            </w:rPrChange>
          </w:rPr>
          <w:t>accordance</w:t>
        </w:r>
        <w:proofErr w:type="spellEnd"/>
        <w:r w:rsidRPr="00274894">
          <w:rPr>
            <w:rFonts w:ascii="Arial" w:hAnsi="Arial" w:cs="Arial"/>
            <w:rPrChange w:id="397" w:author="Benitez, Alejandro" w:date="2025-03-05T10:50:00Z">
              <w:rPr/>
            </w:rPrChange>
          </w:rPr>
          <w:t xml:space="preserve"> </w:t>
        </w:r>
        <w:proofErr w:type="spellStart"/>
        <w:r w:rsidRPr="00274894">
          <w:rPr>
            <w:rFonts w:ascii="Arial" w:hAnsi="Arial" w:cs="Arial"/>
            <w:rPrChange w:id="398" w:author="Benitez, Alejandro" w:date="2025-03-05T10:50:00Z">
              <w:rPr/>
            </w:rPrChange>
          </w:rPr>
          <w:t>with</w:t>
        </w:r>
        <w:proofErr w:type="spellEnd"/>
        <w:r w:rsidRPr="00274894">
          <w:rPr>
            <w:rFonts w:ascii="Arial" w:hAnsi="Arial" w:cs="Arial"/>
            <w:rPrChange w:id="399" w:author="Benitez, Alejandro" w:date="2025-03-05T10:50:00Z">
              <w:rPr/>
            </w:rPrChange>
          </w:rPr>
          <w:t xml:space="preserve"> ISO 50001:2018. "</w:t>
        </w:r>
        <w:proofErr w:type="spellStart"/>
        <w:r w:rsidRPr="00274894">
          <w:rPr>
            <w:rFonts w:ascii="Arial" w:hAnsi="Arial" w:cs="Arial"/>
            <w:rPrChange w:id="400" w:author="Benitez, Alejandro" w:date="2025-03-05T10:50:00Z">
              <w:rPr/>
            </w:rPrChange>
          </w:rPr>
          <w:t>Waste</w:t>
        </w:r>
        <w:proofErr w:type="spellEnd"/>
        <w:r w:rsidRPr="00274894">
          <w:rPr>
            <w:rFonts w:ascii="Arial" w:hAnsi="Arial" w:cs="Arial"/>
            <w:rPrChange w:id="401" w:author="Benitez, Alejandro" w:date="2025-03-05T10:50:00Z">
              <w:rPr/>
            </w:rPrChange>
          </w:rPr>
          <w:t xml:space="preserve"> – </w:t>
        </w:r>
        <w:proofErr w:type="spellStart"/>
        <w:r w:rsidRPr="00274894">
          <w:rPr>
            <w:rFonts w:ascii="Arial" w:hAnsi="Arial" w:cs="Arial"/>
            <w:rPrChange w:id="402" w:author="Benitez, Alejandro" w:date="2025-03-05T10:50:00Z">
              <w:rPr/>
            </w:rPrChange>
          </w:rPr>
          <w:t>no</w:t>
        </w:r>
        <w:proofErr w:type="spellEnd"/>
        <w:r w:rsidRPr="00274894">
          <w:rPr>
            <w:rFonts w:ascii="Arial" w:hAnsi="Arial" w:cs="Arial"/>
            <w:rPrChange w:id="403" w:author="Benitez, Alejandro" w:date="2025-03-05T10:50:00Z">
              <w:rPr/>
            </w:rPrChange>
          </w:rPr>
          <w:t xml:space="preserve"> </w:t>
        </w:r>
        <w:proofErr w:type="spellStart"/>
        <w:r w:rsidRPr="00274894">
          <w:rPr>
            <w:rFonts w:ascii="Arial" w:hAnsi="Arial" w:cs="Arial"/>
            <w:rPrChange w:id="404" w:author="Benitez, Alejandro" w:date="2025-03-05T10:50:00Z">
              <w:rPr/>
            </w:rPrChange>
          </w:rPr>
          <w:t>thanks</w:t>
        </w:r>
        <w:proofErr w:type="spellEnd"/>
        <w:r w:rsidRPr="00274894">
          <w:rPr>
            <w:rFonts w:ascii="Arial" w:hAnsi="Arial" w:cs="Arial"/>
            <w:rPrChange w:id="405" w:author="Benitez, Alejandro" w:date="2025-03-05T10:50:00Z">
              <w:rPr/>
            </w:rPrChange>
          </w:rPr>
          <w:t xml:space="preserve">!" </w:t>
        </w:r>
        <w:proofErr w:type="spellStart"/>
        <w:r w:rsidRPr="00274894">
          <w:rPr>
            <w:rFonts w:ascii="Arial" w:hAnsi="Arial" w:cs="Arial"/>
            <w:rPrChange w:id="406" w:author="Benitez, Alejandro" w:date="2025-03-05T10:50:00Z">
              <w:rPr/>
            </w:rPrChange>
          </w:rPr>
          <w:t>is</w:t>
        </w:r>
        <w:proofErr w:type="spellEnd"/>
        <w:r w:rsidRPr="00274894">
          <w:rPr>
            <w:rFonts w:ascii="Arial" w:hAnsi="Arial" w:cs="Arial"/>
            <w:rPrChange w:id="407" w:author="Benitez, Alejandro" w:date="2025-03-05T10:50:00Z">
              <w:rPr/>
            </w:rPrChange>
          </w:rPr>
          <w:t xml:space="preserve"> </w:t>
        </w:r>
        <w:proofErr w:type="spellStart"/>
        <w:r w:rsidRPr="00274894">
          <w:rPr>
            <w:rFonts w:ascii="Arial" w:hAnsi="Arial" w:cs="Arial"/>
            <w:rPrChange w:id="408" w:author="Benitez, Alejandro" w:date="2025-03-05T10:50:00Z">
              <w:rPr/>
            </w:rPrChange>
          </w:rPr>
          <w:t>another</w:t>
        </w:r>
        <w:proofErr w:type="spellEnd"/>
        <w:r w:rsidRPr="00274894">
          <w:rPr>
            <w:rFonts w:ascii="Arial" w:hAnsi="Arial" w:cs="Arial"/>
            <w:rPrChange w:id="409" w:author="Benitez, Alejandro" w:date="2025-03-05T10:50:00Z">
              <w:rPr/>
            </w:rPrChange>
          </w:rPr>
          <w:t xml:space="preserve"> </w:t>
        </w:r>
        <w:proofErr w:type="spellStart"/>
        <w:r w:rsidRPr="00274894">
          <w:rPr>
            <w:rFonts w:ascii="Arial" w:hAnsi="Arial" w:cs="Arial"/>
            <w:rPrChange w:id="410" w:author="Benitez, Alejandro" w:date="2025-03-05T10:50:00Z">
              <w:rPr/>
            </w:rPrChange>
          </w:rPr>
          <w:t>key</w:t>
        </w:r>
        <w:proofErr w:type="spellEnd"/>
        <w:r w:rsidRPr="00274894">
          <w:rPr>
            <w:rFonts w:ascii="Arial" w:hAnsi="Arial" w:cs="Arial"/>
            <w:rPrChange w:id="411" w:author="Benitez, Alejandro" w:date="2025-03-05T10:50:00Z">
              <w:rPr/>
            </w:rPrChange>
          </w:rPr>
          <w:t xml:space="preserve"> </w:t>
        </w:r>
        <w:proofErr w:type="spellStart"/>
        <w:r w:rsidRPr="00274894">
          <w:rPr>
            <w:rFonts w:ascii="Arial" w:hAnsi="Arial" w:cs="Arial"/>
            <w:rPrChange w:id="412" w:author="Benitez, Alejandro" w:date="2025-03-05T10:50:00Z">
              <w:rPr/>
            </w:rPrChange>
          </w:rPr>
          <w:t>message</w:t>
        </w:r>
        <w:proofErr w:type="spellEnd"/>
        <w:r w:rsidRPr="00274894">
          <w:rPr>
            <w:rFonts w:ascii="Arial" w:hAnsi="Arial" w:cs="Arial"/>
            <w:rPrChange w:id="413" w:author="Benitez, Alejandro" w:date="2025-03-05T10:50:00Z">
              <w:rPr/>
            </w:rPrChange>
          </w:rPr>
          <w:t xml:space="preserve">, </w:t>
        </w:r>
        <w:proofErr w:type="spellStart"/>
        <w:r w:rsidRPr="00274894">
          <w:rPr>
            <w:rFonts w:ascii="Arial" w:hAnsi="Arial" w:cs="Arial"/>
            <w:rPrChange w:id="414" w:author="Benitez, Alejandro" w:date="2025-03-05T10:50:00Z">
              <w:rPr/>
            </w:rPrChange>
          </w:rPr>
          <w:t>as</w:t>
        </w:r>
        <w:proofErr w:type="spellEnd"/>
        <w:r w:rsidRPr="00274894">
          <w:rPr>
            <w:rFonts w:ascii="Arial" w:hAnsi="Arial" w:cs="Arial"/>
            <w:rPrChange w:id="415" w:author="Benitez, Alejandro" w:date="2025-03-05T10:50:00Z">
              <w:rPr/>
            </w:rPrChange>
          </w:rPr>
          <w:t xml:space="preserve"> </w:t>
        </w:r>
        <w:proofErr w:type="spellStart"/>
        <w:r w:rsidRPr="00274894">
          <w:rPr>
            <w:rFonts w:ascii="Arial" w:hAnsi="Arial" w:cs="Arial"/>
            <w:rPrChange w:id="416" w:author="Benitez, Alejandro" w:date="2025-03-05T10:50:00Z">
              <w:rPr/>
            </w:rPrChange>
          </w:rPr>
          <w:t>these</w:t>
        </w:r>
        <w:proofErr w:type="spellEnd"/>
        <w:r w:rsidRPr="00274894">
          <w:rPr>
            <w:rFonts w:ascii="Arial" w:hAnsi="Arial" w:cs="Arial"/>
            <w:rPrChange w:id="417" w:author="Benitez, Alejandro" w:date="2025-03-05T10:50:00Z">
              <w:rPr/>
            </w:rPrChange>
          </w:rPr>
          <w:t xml:space="preserve"> </w:t>
        </w:r>
        <w:proofErr w:type="spellStart"/>
        <w:r w:rsidRPr="00274894">
          <w:rPr>
            <w:rFonts w:ascii="Arial" w:hAnsi="Arial" w:cs="Arial"/>
            <w:rPrChange w:id="418" w:author="Benitez, Alejandro" w:date="2025-03-05T10:50:00Z">
              <w:rPr/>
            </w:rPrChange>
          </w:rPr>
          <w:t>systems</w:t>
        </w:r>
        <w:proofErr w:type="spellEnd"/>
        <w:r w:rsidRPr="00274894">
          <w:rPr>
            <w:rFonts w:ascii="Arial" w:hAnsi="Arial" w:cs="Arial"/>
            <w:rPrChange w:id="419" w:author="Benitez, Alejandro" w:date="2025-03-05T10:50:00Z">
              <w:rPr/>
            </w:rPrChange>
          </w:rPr>
          <w:t xml:space="preserve"> </w:t>
        </w:r>
        <w:proofErr w:type="spellStart"/>
        <w:r w:rsidRPr="00274894">
          <w:rPr>
            <w:rFonts w:ascii="Arial" w:hAnsi="Arial" w:cs="Arial"/>
            <w:rPrChange w:id="420" w:author="Benitez, Alejandro" w:date="2025-03-05T10:50:00Z">
              <w:rPr/>
            </w:rPrChange>
          </w:rPr>
          <w:t>can</w:t>
        </w:r>
        <w:proofErr w:type="spellEnd"/>
        <w:r w:rsidRPr="00274894">
          <w:rPr>
            <w:rFonts w:ascii="Arial" w:hAnsi="Arial" w:cs="Arial"/>
            <w:rPrChange w:id="421" w:author="Benitez, Alejandro" w:date="2025-03-05T10:50:00Z">
              <w:rPr/>
            </w:rPrChange>
          </w:rPr>
          <w:t xml:space="preserve"> </w:t>
        </w:r>
        <w:proofErr w:type="spellStart"/>
        <w:r w:rsidRPr="00274894">
          <w:rPr>
            <w:rFonts w:ascii="Arial" w:hAnsi="Arial" w:cs="Arial"/>
            <w:rPrChange w:id="422" w:author="Benitez, Alejandro" w:date="2025-03-05T10:50:00Z">
              <w:rPr/>
            </w:rPrChange>
          </w:rPr>
          <w:t>operate</w:t>
        </w:r>
        <w:proofErr w:type="spellEnd"/>
        <w:r w:rsidRPr="00274894">
          <w:rPr>
            <w:rFonts w:ascii="Arial" w:hAnsi="Arial" w:cs="Arial"/>
            <w:rPrChange w:id="423" w:author="Benitez, Alejandro" w:date="2025-03-05T10:50:00Z">
              <w:rPr/>
            </w:rPrChange>
          </w:rPr>
          <w:t xml:space="preserve"> </w:t>
        </w:r>
        <w:proofErr w:type="spellStart"/>
        <w:r w:rsidRPr="00274894">
          <w:rPr>
            <w:rFonts w:ascii="Arial" w:hAnsi="Arial" w:cs="Arial"/>
            <w:rPrChange w:id="424" w:author="Benitez, Alejandro" w:date="2025-03-05T10:50:00Z">
              <w:rPr/>
            </w:rPrChange>
          </w:rPr>
          <w:t>with</w:t>
        </w:r>
        <w:proofErr w:type="spellEnd"/>
        <w:r w:rsidRPr="00274894">
          <w:rPr>
            <w:rFonts w:ascii="Arial" w:hAnsi="Arial" w:cs="Arial"/>
            <w:rPrChange w:id="425" w:author="Benitez, Alejandro" w:date="2025-03-05T10:50:00Z">
              <w:rPr/>
            </w:rPrChange>
          </w:rPr>
          <w:t xml:space="preserve"> </w:t>
        </w:r>
        <w:proofErr w:type="spellStart"/>
        <w:r w:rsidRPr="00274894">
          <w:rPr>
            <w:rFonts w:ascii="Arial" w:hAnsi="Arial" w:cs="Arial"/>
            <w:rPrChange w:id="426" w:author="Benitez, Alejandro" w:date="2025-03-05T10:50:00Z">
              <w:rPr/>
            </w:rPrChange>
          </w:rPr>
          <w:t>linerless</w:t>
        </w:r>
        <w:proofErr w:type="spellEnd"/>
        <w:r w:rsidRPr="00274894">
          <w:rPr>
            <w:rFonts w:ascii="Arial" w:hAnsi="Arial" w:cs="Arial"/>
            <w:rPrChange w:id="427" w:author="Benitez, Alejandro" w:date="2025-03-05T10:50:00Z">
              <w:rPr/>
            </w:rPrChange>
          </w:rPr>
          <w:t xml:space="preserve"> </w:t>
        </w:r>
        <w:proofErr w:type="spellStart"/>
        <w:r w:rsidRPr="00274894">
          <w:rPr>
            <w:rFonts w:ascii="Arial" w:hAnsi="Arial" w:cs="Arial"/>
            <w:rPrChange w:id="428" w:author="Benitez, Alejandro" w:date="2025-03-05T10:50:00Z">
              <w:rPr/>
            </w:rPrChange>
          </w:rPr>
          <w:t>labels</w:t>
        </w:r>
        <w:proofErr w:type="spellEnd"/>
        <w:r w:rsidRPr="00274894">
          <w:rPr>
            <w:rFonts w:ascii="Arial" w:hAnsi="Arial" w:cs="Arial"/>
            <w:rPrChange w:id="429" w:author="Benitez, Alejandro" w:date="2025-03-05T10:50:00Z">
              <w:rPr/>
            </w:rPrChange>
          </w:rPr>
          <w:t xml:space="preserve">, </w:t>
        </w:r>
        <w:proofErr w:type="spellStart"/>
        <w:r w:rsidRPr="00274894">
          <w:rPr>
            <w:rFonts w:ascii="Arial" w:hAnsi="Arial" w:cs="Arial"/>
            <w:rPrChange w:id="430" w:author="Benitez, Alejandro" w:date="2025-03-05T10:50:00Z">
              <w:rPr/>
            </w:rPrChange>
          </w:rPr>
          <w:t>eliminating</w:t>
        </w:r>
        <w:proofErr w:type="spellEnd"/>
        <w:r w:rsidRPr="00274894">
          <w:rPr>
            <w:rFonts w:ascii="Arial" w:hAnsi="Arial" w:cs="Arial"/>
            <w:rPrChange w:id="431" w:author="Benitez, Alejandro" w:date="2025-03-05T10:50:00Z">
              <w:rPr/>
            </w:rPrChange>
          </w:rPr>
          <w:t xml:space="preserve"> </w:t>
        </w:r>
        <w:proofErr w:type="spellStart"/>
        <w:r w:rsidRPr="00274894">
          <w:rPr>
            <w:rFonts w:ascii="Arial" w:hAnsi="Arial" w:cs="Arial"/>
            <w:rPrChange w:id="432" w:author="Benitez, Alejandro" w:date="2025-03-05T10:50:00Z">
              <w:rPr/>
            </w:rPrChange>
          </w:rPr>
          <w:t>the</w:t>
        </w:r>
        <w:proofErr w:type="spellEnd"/>
        <w:r w:rsidRPr="00274894">
          <w:rPr>
            <w:rFonts w:ascii="Arial" w:hAnsi="Arial" w:cs="Arial"/>
            <w:rPrChange w:id="433" w:author="Benitez, Alejandro" w:date="2025-03-05T10:50:00Z">
              <w:rPr/>
            </w:rPrChange>
          </w:rPr>
          <w:t xml:space="preserve"> </w:t>
        </w:r>
        <w:proofErr w:type="spellStart"/>
        <w:r w:rsidRPr="00274894">
          <w:rPr>
            <w:rFonts w:ascii="Arial" w:hAnsi="Arial" w:cs="Arial"/>
            <w:rPrChange w:id="434" w:author="Benitez, Alejandro" w:date="2025-03-05T10:50:00Z">
              <w:rPr/>
            </w:rPrChange>
          </w:rPr>
          <w:t>need</w:t>
        </w:r>
        <w:proofErr w:type="spellEnd"/>
        <w:r w:rsidRPr="00274894">
          <w:rPr>
            <w:rFonts w:ascii="Arial" w:hAnsi="Arial" w:cs="Arial"/>
            <w:rPrChange w:id="435" w:author="Benitez, Alejandro" w:date="2025-03-05T10:50:00Z">
              <w:rPr/>
            </w:rPrChange>
          </w:rPr>
          <w:t xml:space="preserve"> </w:t>
        </w:r>
        <w:proofErr w:type="spellStart"/>
        <w:r w:rsidRPr="00274894">
          <w:rPr>
            <w:rFonts w:ascii="Arial" w:hAnsi="Arial" w:cs="Arial"/>
            <w:rPrChange w:id="436" w:author="Benitez, Alejandro" w:date="2025-03-05T10:50:00Z">
              <w:rPr/>
            </w:rPrChange>
          </w:rPr>
          <w:t>for</w:t>
        </w:r>
        <w:proofErr w:type="spellEnd"/>
        <w:r w:rsidRPr="00274894">
          <w:rPr>
            <w:rFonts w:ascii="Arial" w:hAnsi="Arial" w:cs="Arial"/>
            <w:rPrChange w:id="437" w:author="Benitez, Alejandro" w:date="2025-03-05T10:50:00Z">
              <w:rPr/>
            </w:rPrChange>
          </w:rPr>
          <w:t xml:space="preserve"> </w:t>
        </w:r>
        <w:proofErr w:type="spellStart"/>
        <w:r w:rsidRPr="00274894">
          <w:rPr>
            <w:rFonts w:ascii="Arial" w:hAnsi="Arial" w:cs="Arial"/>
            <w:rPrChange w:id="438" w:author="Benitez, Alejandro" w:date="2025-03-05T10:50:00Z">
              <w:rPr/>
            </w:rPrChange>
          </w:rPr>
          <w:t>carrier</w:t>
        </w:r>
        <w:proofErr w:type="spellEnd"/>
        <w:r w:rsidRPr="00274894">
          <w:rPr>
            <w:rFonts w:ascii="Arial" w:hAnsi="Arial" w:cs="Arial"/>
            <w:rPrChange w:id="439" w:author="Benitez, Alejandro" w:date="2025-03-05T10:50:00Z">
              <w:rPr/>
            </w:rPrChange>
          </w:rPr>
          <w:t xml:space="preserve"> material </w:t>
        </w:r>
        <w:proofErr w:type="spellStart"/>
        <w:r w:rsidRPr="00274894">
          <w:rPr>
            <w:rFonts w:ascii="Arial" w:hAnsi="Arial" w:cs="Arial"/>
            <w:rPrChange w:id="440" w:author="Benitez, Alejandro" w:date="2025-03-05T10:50:00Z">
              <w:rPr/>
            </w:rPrChange>
          </w:rPr>
          <w:t>disposal</w:t>
        </w:r>
        <w:proofErr w:type="spellEnd"/>
        <w:r w:rsidRPr="00274894">
          <w:rPr>
            <w:rFonts w:ascii="Arial" w:hAnsi="Arial" w:cs="Arial"/>
            <w:rPrChange w:id="441" w:author="Benitez, Alejandro" w:date="2025-03-05T10:50:00Z">
              <w:rPr/>
            </w:rPrChange>
          </w:rPr>
          <w:t xml:space="preserve">. As a </w:t>
        </w:r>
        <w:proofErr w:type="spellStart"/>
        <w:r w:rsidRPr="00274894">
          <w:rPr>
            <w:rFonts w:ascii="Arial" w:hAnsi="Arial" w:cs="Arial"/>
            <w:rPrChange w:id="442" w:author="Benitez, Alejandro" w:date="2025-03-05T10:50:00Z">
              <w:rPr/>
            </w:rPrChange>
          </w:rPr>
          <w:t>result</w:t>
        </w:r>
        <w:proofErr w:type="spellEnd"/>
        <w:r w:rsidRPr="00274894">
          <w:rPr>
            <w:rFonts w:ascii="Arial" w:hAnsi="Arial" w:cs="Arial"/>
            <w:rPrChange w:id="443" w:author="Benitez, Alejandro" w:date="2025-03-05T10:50:00Z">
              <w:rPr/>
            </w:rPrChange>
          </w:rPr>
          <w:t xml:space="preserve">, </w:t>
        </w:r>
        <w:proofErr w:type="spellStart"/>
        <w:r w:rsidRPr="00274894">
          <w:rPr>
            <w:rFonts w:ascii="Arial" w:hAnsi="Arial" w:cs="Arial"/>
            <w:rPrChange w:id="444" w:author="Benitez, Alejandro" w:date="2025-03-05T10:50:00Z">
              <w:rPr/>
            </w:rPrChange>
          </w:rPr>
          <w:t>the</w:t>
        </w:r>
        <w:proofErr w:type="spellEnd"/>
        <w:r w:rsidRPr="00274894">
          <w:rPr>
            <w:rFonts w:ascii="Arial" w:hAnsi="Arial" w:cs="Arial"/>
            <w:rPrChange w:id="445" w:author="Benitez, Alejandro" w:date="2025-03-05T10:50:00Z">
              <w:rPr/>
            </w:rPrChange>
          </w:rPr>
          <w:t xml:space="preserve"> 850 eP3 Hybrid </w:t>
        </w:r>
        <w:proofErr w:type="spellStart"/>
        <w:r w:rsidRPr="00274894">
          <w:rPr>
            <w:rFonts w:ascii="Arial" w:hAnsi="Arial" w:cs="Arial"/>
            <w:rPrChange w:id="446" w:author="Benitez, Alejandro" w:date="2025-03-05T10:50:00Z">
              <w:rPr/>
            </w:rPrChange>
          </w:rPr>
          <w:t>series</w:t>
        </w:r>
        <w:proofErr w:type="spellEnd"/>
        <w:r w:rsidRPr="00274894">
          <w:rPr>
            <w:rFonts w:ascii="Arial" w:hAnsi="Arial" w:cs="Arial"/>
            <w:rPrChange w:id="447" w:author="Benitez, Alejandro" w:date="2025-03-05T10:50:00Z">
              <w:rPr/>
            </w:rPrChange>
          </w:rPr>
          <w:t xml:space="preserve"> </w:t>
        </w:r>
        <w:proofErr w:type="spellStart"/>
        <w:r w:rsidRPr="00274894">
          <w:rPr>
            <w:rFonts w:ascii="Arial" w:hAnsi="Arial" w:cs="Arial"/>
            <w:rPrChange w:id="448" w:author="Benitez, Alejandro" w:date="2025-03-05T10:50:00Z">
              <w:rPr/>
            </w:rPrChange>
          </w:rPr>
          <w:t>helps</w:t>
        </w:r>
        <w:proofErr w:type="spellEnd"/>
        <w:r w:rsidRPr="00274894">
          <w:rPr>
            <w:rFonts w:ascii="Arial" w:hAnsi="Arial" w:cs="Arial"/>
            <w:rPrChange w:id="449" w:author="Benitez, Alejandro" w:date="2025-03-05T10:50:00Z">
              <w:rPr/>
            </w:rPrChange>
          </w:rPr>
          <w:t xml:space="preserve"> </w:t>
        </w:r>
        <w:proofErr w:type="spellStart"/>
        <w:r w:rsidRPr="00274894">
          <w:rPr>
            <w:rFonts w:ascii="Arial" w:hAnsi="Arial" w:cs="Arial"/>
            <w:rPrChange w:id="450" w:author="Benitez, Alejandro" w:date="2025-03-05T10:50:00Z">
              <w:rPr/>
            </w:rPrChange>
          </w:rPr>
          <w:t>reduce</w:t>
        </w:r>
        <w:proofErr w:type="spellEnd"/>
        <w:r w:rsidRPr="00274894">
          <w:rPr>
            <w:rFonts w:ascii="Arial" w:hAnsi="Arial" w:cs="Arial"/>
            <w:rPrChange w:id="451" w:author="Benitez, Alejandro" w:date="2025-03-05T10:50:00Z">
              <w:rPr/>
            </w:rPrChange>
          </w:rPr>
          <w:t xml:space="preserve"> </w:t>
        </w:r>
        <w:proofErr w:type="spellStart"/>
        <w:r w:rsidRPr="00274894">
          <w:rPr>
            <w:rFonts w:ascii="Arial" w:hAnsi="Arial" w:cs="Arial"/>
            <w:rPrChange w:id="452" w:author="Benitez, Alejandro" w:date="2025-03-05T10:50:00Z">
              <w:rPr/>
            </w:rPrChange>
          </w:rPr>
          <w:t>the</w:t>
        </w:r>
        <w:proofErr w:type="spellEnd"/>
        <w:r w:rsidRPr="00274894">
          <w:rPr>
            <w:rFonts w:ascii="Arial" w:hAnsi="Arial" w:cs="Arial"/>
            <w:rPrChange w:id="453" w:author="Benitez, Alejandro" w:date="2025-03-05T10:50:00Z">
              <w:rPr/>
            </w:rPrChange>
          </w:rPr>
          <w:t xml:space="preserve"> </w:t>
        </w:r>
        <w:proofErr w:type="spellStart"/>
        <w:r w:rsidRPr="00274894">
          <w:rPr>
            <w:rFonts w:ascii="Arial" w:hAnsi="Arial" w:cs="Arial"/>
            <w:rPrChange w:id="454" w:author="Benitez, Alejandro" w:date="2025-03-05T10:50:00Z">
              <w:rPr/>
            </w:rPrChange>
          </w:rPr>
          <w:t>carbon</w:t>
        </w:r>
        <w:proofErr w:type="spellEnd"/>
        <w:r w:rsidRPr="00274894">
          <w:rPr>
            <w:rFonts w:ascii="Arial" w:hAnsi="Arial" w:cs="Arial"/>
            <w:rPrChange w:id="455" w:author="Benitez, Alejandro" w:date="2025-03-05T10:50:00Z">
              <w:rPr/>
            </w:rPrChange>
          </w:rPr>
          <w:t xml:space="preserve"> </w:t>
        </w:r>
        <w:proofErr w:type="spellStart"/>
        <w:r w:rsidRPr="00274894">
          <w:rPr>
            <w:rFonts w:ascii="Arial" w:hAnsi="Arial" w:cs="Arial"/>
            <w:rPrChange w:id="456" w:author="Benitez, Alejandro" w:date="2025-03-05T10:50:00Z">
              <w:rPr/>
            </w:rPrChange>
          </w:rPr>
          <w:t>footprint</w:t>
        </w:r>
        <w:proofErr w:type="spellEnd"/>
        <w:r w:rsidRPr="00274894">
          <w:rPr>
            <w:rFonts w:ascii="Arial" w:hAnsi="Arial" w:cs="Arial"/>
            <w:rPrChange w:id="457" w:author="Benitez, Alejandro" w:date="2025-03-05T10:50:00Z">
              <w:rPr/>
            </w:rPrChange>
          </w:rPr>
          <w:t xml:space="preserve"> in </w:t>
        </w:r>
        <w:proofErr w:type="spellStart"/>
        <w:r w:rsidRPr="00274894">
          <w:rPr>
            <w:rFonts w:ascii="Arial" w:hAnsi="Arial" w:cs="Arial"/>
            <w:rPrChange w:id="458" w:author="Benitez, Alejandro" w:date="2025-03-05T10:50:00Z">
              <w:rPr/>
            </w:rPrChange>
          </w:rPr>
          <w:t>production</w:t>
        </w:r>
        <w:proofErr w:type="spellEnd"/>
        <w:r w:rsidRPr="00274894">
          <w:rPr>
            <w:rFonts w:ascii="Arial" w:hAnsi="Arial" w:cs="Arial"/>
            <w:rPrChange w:id="459" w:author="Benitez, Alejandro" w:date="2025-03-05T10:50:00Z">
              <w:rPr/>
            </w:rPrChange>
          </w:rPr>
          <w:t xml:space="preserve">, </w:t>
        </w:r>
        <w:proofErr w:type="spellStart"/>
        <w:r w:rsidRPr="00274894">
          <w:rPr>
            <w:rFonts w:ascii="Arial" w:hAnsi="Arial" w:cs="Arial"/>
            <w:rPrChange w:id="460" w:author="Benitez, Alejandro" w:date="2025-03-05T10:50:00Z">
              <w:rPr/>
            </w:rPrChange>
          </w:rPr>
          <w:t>logistics</w:t>
        </w:r>
        <w:proofErr w:type="spellEnd"/>
        <w:r w:rsidRPr="00274894">
          <w:rPr>
            <w:rFonts w:ascii="Arial" w:hAnsi="Arial" w:cs="Arial"/>
            <w:rPrChange w:id="461" w:author="Benitez, Alejandro" w:date="2025-03-05T10:50:00Z">
              <w:rPr/>
            </w:rPrChange>
          </w:rPr>
          <w:t xml:space="preserve">, and </w:t>
        </w:r>
        <w:proofErr w:type="spellStart"/>
        <w:r w:rsidRPr="00274894">
          <w:rPr>
            <w:rFonts w:ascii="Arial" w:hAnsi="Arial" w:cs="Arial"/>
            <w:rPrChange w:id="462" w:author="Benitez, Alejandro" w:date="2025-03-05T10:50:00Z">
              <w:rPr/>
            </w:rPrChange>
          </w:rPr>
          <w:t>disposal</w:t>
        </w:r>
        <w:proofErr w:type="spellEnd"/>
        <w:r w:rsidRPr="00274894">
          <w:rPr>
            <w:rFonts w:ascii="Arial" w:hAnsi="Arial" w:cs="Arial"/>
            <w:rPrChange w:id="463" w:author="Benitez, Alejandro" w:date="2025-03-05T10:50:00Z">
              <w:rPr/>
            </w:rPrChange>
          </w:rPr>
          <w:t xml:space="preserve"> </w:t>
        </w:r>
        <w:proofErr w:type="spellStart"/>
        <w:r w:rsidRPr="00274894">
          <w:rPr>
            <w:rFonts w:ascii="Arial" w:hAnsi="Arial" w:cs="Arial"/>
            <w:rPrChange w:id="464" w:author="Benitez, Alejandro" w:date="2025-03-05T10:50:00Z">
              <w:rPr/>
            </w:rPrChange>
          </w:rPr>
          <w:t>processes</w:t>
        </w:r>
        <w:proofErr w:type="spellEnd"/>
        <w:r w:rsidRPr="00274894">
          <w:rPr>
            <w:rFonts w:ascii="Arial" w:hAnsi="Arial" w:cs="Arial"/>
            <w:rPrChange w:id="465" w:author="Benitez, Alejandro" w:date="2025-03-05T10:50:00Z">
              <w:rPr/>
            </w:rPrChange>
          </w:rPr>
          <w:t xml:space="preserve"> </w:t>
        </w:r>
        <w:proofErr w:type="spellStart"/>
        <w:r w:rsidRPr="00274894">
          <w:rPr>
            <w:rFonts w:ascii="Arial" w:hAnsi="Arial" w:cs="Arial"/>
            <w:rPrChange w:id="466" w:author="Benitez, Alejandro" w:date="2025-03-05T10:50:00Z">
              <w:rPr/>
            </w:rPrChange>
          </w:rPr>
          <w:t>through</w:t>
        </w:r>
        <w:proofErr w:type="spellEnd"/>
        <w:r w:rsidRPr="00274894">
          <w:rPr>
            <w:rFonts w:ascii="Arial" w:hAnsi="Arial" w:cs="Arial"/>
            <w:rPrChange w:id="467" w:author="Benitez, Alejandro" w:date="2025-03-05T10:50:00Z">
              <w:rPr/>
            </w:rPrChange>
          </w:rPr>
          <w:t xml:space="preserve"> </w:t>
        </w:r>
        <w:proofErr w:type="spellStart"/>
        <w:r w:rsidRPr="00274894">
          <w:rPr>
            <w:rFonts w:ascii="Arial" w:hAnsi="Arial" w:cs="Arial"/>
            <w:rPrChange w:id="468" w:author="Benitez, Alejandro" w:date="2025-03-05T10:50:00Z">
              <w:rPr/>
            </w:rPrChange>
          </w:rPr>
          <w:t>its</w:t>
        </w:r>
        <w:proofErr w:type="spellEnd"/>
        <w:r w:rsidRPr="00274894">
          <w:rPr>
            <w:rFonts w:ascii="Arial" w:hAnsi="Arial" w:cs="Arial"/>
            <w:rPrChange w:id="469" w:author="Benitez, Alejandro" w:date="2025-03-05T10:50:00Z">
              <w:rPr/>
            </w:rPrChange>
          </w:rPr>
          <w:t xml:space="preserve"> </w:t>
        </w:r>
        <w:proofErr w:type="spellStart"/>
        <w:r w:rsidRPr="00274894">
          <w:rPr>
            <w:rFonts w:ascii="Arial" w:hAnsi="Arial" w:cs="Arial"/>
            <w:rPrChange w:id="470" w:author="Benitez, Alejandro" w:date="2025-03-05T10:50:00Z">
              <w:rPr/>
            </w:rPrChange>
          </w:rPr>
          <w:t>elimination</w:t>
        </w:r>
        <w:proofErr w:type="spellEnd"/>
        <w:r w:rsidRPr="00274894">
          <w:rPr>
            <w:rFonts w:ascii="Arial" w:hAnsi="Arial" w:cs="Arial"/>
            <w:rPrChange w:id="471" w:author="Benitez, Alejandro" w:date="2025-03-05T10:50:00Z">
              <w:rPr/>
            </w:rPrChange>
          </w:rPr>
          <w:t xml:space="preserve"> </w:t>
        </w:r>
        <w:proofErr w:type="spellStart"/>
        <w:r w:rsidRPr="00274894">
          <w:rPr>
            <w:rFonts w:ascii="Arial" w:hAnsi="Arial" w:cs="Arial"/>
            <w:rPrChange w:id="472" w:author="Benitez, Alejandro" w:date="2025-03-05T10:50:00Z">
              <w:rPr/>
            </w:rPrChange>
          </w:rPr>
          <w:t>of</w:t>
        </w:r>
        <w:proofErr w:type="spellEnd"/>
        <w:r w:rsidRPr="00274894">
          <w:rPr>
            <w:rFonts w:ascii="Arial" w:hAnsi="Arial" w:cs="Arial"/>
            <w:rPrChange w:id="473" w:author="Benitez, Alejandro" w:date="2025-03-05T10:50:00Z">
              <w:rPr/>
            </w:rPrChange>
          </w:rPr>
          <w:t xml:space="preserve"> </w:t>
        </w:r>
        <w:proofErr w:type="spellStart"/>
        <w:r w:rsidRPr="00274894">
          <w:rPr>
            <w:rFonts w:ascii="Arial" w:hAnsi="Arial" w:cs="Arial"/>
            <w:rPrChange w:id="474" w:author="Benitez, Alejandro" w:date="2025-03-05T10:50:00Z">
              <w:rPr/>
            </w:rPrChange>
          </w:rPr>
          <w:t>compressed</w:t>
        </w:r>
        <w:proofErr w:type="spellEnd"/>
        <w:r w:rsidRPr="00274894">
          <w:rPr>
            <w:rFonts w:ascii="Arial" w:hAnsi="Arial" w:cs="Arial"/>
            <w:rPrChange w:id="475" w:author="Benitez, Alejandro" w:date="2025-03-05T10:50:00Z">
              <w:rPr/>
            </w:rPrChange>
          </w:rPr>
          <w:t xml:space="preserve"> </w:t>
        </w:r>
        <w:proofErr w:type="spellStart"/>
        <w:r w:rsidRPr="00274894">
          <w:rPr>
            <w:rFonts w:ascii="Arial" w:hAnsi="Arial" w:cs="Arial"/>
            <w:rPrChange w:id="476" w:author="Benitez, Alejandro" w:date="2025-03-05T10:50:00Z">
              <w:rPr/>
            </w:rPrChange>
          </w:rPr>
          <w:t>air</w:t>
        </w:r>
        <w:proofErr w:type="spellEnd"/>
        <w:r w:rsidRPr="00274894">
          <w:rPr>
            <w:rFonts w:ascii="Arial" w:hAnsi="Arial" w:cs="Arial"/>
            <w:rPrChange w:id="477" w:author="Benitez, Alejandro" w:date="2025-03-05T10:50:00Z">
              <w:rPr/>
            </w:rPrChange>
          </w:rPr>
          <w:t xml:space="preserve"> and </w:t>
        </w:r>
        <w:proofErr w:type="spellStart"/>
        <w:r w:rsidRPr="00274894">
          <w:rPr>
            <w:rFonts w:ascii="Arial" w:hAnsi="Arial" w:cs="Arial"/>
            <w:rPrChange w:id="478" w:author="Benitez, Alejandro" w:date="2025-03-05T10:50:00Z">
              <w:rPr/>
            </w:rPrChange>
          </w:rPr>
          <w:t>the</w:t>
        </w:r>
        <w:proofErr w:type="spellEnd"/>
        <w:r w:rsidRPr="00274894">
          <w:rPr>
            <w:rFonts w:ascii="Arial" w:hAnsi="Arial" w:cs="Arial"/>
            <w:rPrChange w:id="479" w:author="Benitez, Alejandro" w:date="2025-03-05T10:50:00Z">
              <w:rPr/>
            </w:rPrChange>
          </w:rPr>
          <w:t xml:space="preserve"> </w:t>
        </w:r>
        <w:proofErr w:type="spellStart"/>
        <w:r w:rsidRPr="00274894">
          <w:rPr>
            <w:rFonts w:ascii="Arial" w:hAnsi="Arial" w:cs="Arial"/>
            <w:rPrChange w:id="480" w:author="Benitez, Alejandro" w:date="2025-03-05T10:50:00Z">
              <w:rPr/>
            </w:rPrChange>
          </w:rPr>
          <w:t>use</w:t>
        </w:r>
        <w:proofErr w:type="spellEnd"/>
        <w:r w:rsidRPr="00274894">
          <w:rPr>
            <w:rFonts w:ascii="Arial" w:hAnsi="Arial" w:cs="Arial"/>
            <w:rPrChange w:id="481" w:author="Benitez, Alejandro" w:date="2025-03-05T10:50:00Z">
              <w:rPr/>
            </w:rPrChange>
          </w:rPr>
          <w:t xml:space="preserve"> </w:t>
        </w:r>
        <w:proofErr w:type="spellStart"/>
        <w:r w:rsidRPr="00274894">
          <w:rPr>
            <w:rFonts w:ascii="Arial" w:hAnsi="Arial" w:cs="Arial"/>
            <w:rPrChange w:id="482" w:author="Benitez, Alejandro" w:date="2025-03-05T10:50:00Z">
              <w:rPr/>
            </w:rPrChange>
          </w:rPr>
          <w:t>of</w:t>
        </w:r>
        <w:proofErr w:type="spellEnd"/>
        <w:r w:rsidRPr="00274894">
          <w:rPr>
            <w:rFonts w:ascii="Arial" w:hAnsi="Arial" w:cs="Arial"/>
            <w:rPrChange w:id="483" w:author="Benitez, Alejandro" w:date="2025-03-05T10:50:00Z">
              <w:rPr/>
            </w:rPrChange>
          </w:rPr>
          <w:t xml:space="preserve"> FSC-</w:t>
        </w:r>
        <w:proofErr w:type="spellStart"/>
        <w:r w:rsidRPr="00274894">
          <w:rPr>
            <w:rFonts w:ascii="Arial" w:hAnsi="Arial" w:cs="Arial"/>
            <w:rPrChange w:id="484" w:author="Benitez, Alejandro" w:date="2025-03-05T10:50:00Z">
              <w:rPr/>
            </w:rPrChange>
          </w:rPr>
          <w:t>certified</w:t>
        </w:r>
        <w:proofErr w:type="spellEnd"/>
        <w:r w:rsidRPr="00274894">
          <w:rPr>
            <w:rFonts w:ascii="Arial" w:hAnsi="Arial" w:cs="Arial"/>
            <w:rPrChange w:id="485" w:author="Benitez, Alejandro" w:date="2025-03-05T10:50:00Z">
              <w:rPr/>
            </w:rPrChange>
          </w:rPr>
          <w:t xml:space="preserve"> </w:t>
        </w:r>
        <w:proofErr w:type="spellStart"/>
        <w:r w:rsidRPr="00274894">
          <w:rPr>
            <w:rFonts w:ascii="Arial" w:hAnsi="Arial" w:cs="Arial"/>
            <w:rPrChange w:id="486" w:author="Benitez, Alejandro" w:date="2025-03-05T10:50:00Z">
              <w:rPr/>
            </w:rPrChange>
          </w:rPr>
          <w:t>sustainable</w:t>
        </w:r>
        <w:proofErr w:type="spellEnd"/>
        <w:r w:rsidRPr="00274894">
          <w:rPr>
            <w:rFonts w:ascii="Arial" w:hAnsi="Arial" w:cs="Arial"/>
            <w:rPrChange w:id="487" w:author="Benitez, Alejandro" w:date="2025-03-05T10:50:00Z">
              <w:rPr/>
            </w:rPrChange>
          </w:rPr>
          <w:t xml:space="preserve"> </w:t>
        </w:r>
        <w:proofErr w:type="spellStart"/>
        <w:r w:rsidRPr="00274894">
          <w:rPr>
            <w:rFonts w:ascii="Arial" w:hAnsi="Arial" w:cs="Arial"/>
            <w:rPrChange w:id="488" w:author="Benitez, Alejandro" w:date="2025-03-05T10:50:00Z">
              <w:rPr/>
            </w:rPrChange>
          </w:rPr>
          <w:t>labels</w:t>
        </w:r>
        <w:proofErr w:type="spellEnd"/>
        <w:r w:rsidRPr="00274894">
          <w:rPr>
            <w:rFonts w:ascii="Arial" w:hAnsi="Arial" w:cs="Arial"/>
            <w:rPrChange w:id="489" w:author="Benitez, Alejandro" w:date="2025-03-05T10:50:00Z">
              <w:rPr/>
            </w:rPrChange>
          </w:rPr>
          <w:t>.</w:t>
        </w:r>
      </w:ins>
    </w:p>
    <w:p w14:paraId="6187FC9C" w14:textId="5AEBDEFD" w:rsidR="00274894" w:rsidRPr="00274894" w:rsidRDefault="00274894" w:rsidP="00274894">
      <w:pPr>
        <w:pStyle w:val="berschrift3"/>
        <w:rPr>
          <w:ins w:id="490" w:author="Benitez, Alejandro" w:date="2025-03-05T10:50:00Z"/>
          <w:rFonts w:ascii="Arial" w:hAnsi="Arial" w:cs="Arial"/>
          <w:b/>
          <w:color w:val="auto"/>
          <w:rPrChange w:id="491" w:author="Benitez, Alejandro" w:date="2025-03-05T10:51:00Z">
            <w:rPr>
              <w:ins w:id="492" w:author="Benitez, Alejandro" w:date="2025-03-05T10:50:00Z"/>
            </w:rPr>
          </w:rPrChange>
        </w:rPr>
      </w:pPr>
      <w:ins w:id="493" w:author="Benitez, Alejandro" w:date="2025-03-05T10:50:00Z">
        <w:r w:rsidRPr="00274894">
          <w:rPr>
            <w:rFonts w:ascii="Arial" w:hAnsi="Arial" w:cs="Arial"/>
            <w:b/>
            <w:color w:val="auto"/>
            <w:rPrChange w:id="494" w:author="Benitez, Alejandro" w:date="2025-03-05T10:51:00Z">
              <w:rPr/>
            </w:rPrChange>
          </w:rPr>
          <w:t xml:space="preserve">Outer </w:t>
        </w:r>
        <w:proofErr w:type="spellStart"/>
        <w:r w:rsidRPr="00274894">
          <w:rPr>
            <w:rFonts w:ascii="Arial" w:hAnsi="Arial" w:cs="Arial"/>
            <w:b/>
            <w:color w:val="auto"/>
            <w:rPrChange w:id="495" w:author="Benitez, Alejandro" w:date="2025-03-05T10:51:00Z">
              <w:rPr/>
            </w:rPrChange>
          </w:rPr>
          <w:t>packaging</w:t>
        </w:r>
        <w:proofErr w:type="spellEnd"/>
        <w:r w:rsidRPr="00274894">
          <w:rPr>
            <w:rFonts w:ascii="Arial" w:hAnsi="Arial" w:cs="Arial"/>
            <w:b/>
            <w:color w:val="auto"/>
            <w:rPrChange w:id="496" w:author="Benitez, Alejandro" w:date="2025-03-05T10:51:00Z">
              <w:rPr/>
            </w:rPrChange>
          </w:rPr>
          <w:t xml:space="preserve"> </w:t>
        </w:r>
      </w:ins>
      <w:proofErr w:type="spellStart"/>
      <w:ins w:id="497" w:author="Benitez, Alejandro" w:date="2025-03-05T10:56:00Z">
        <w:r w:rsidR="008B2E2E">
          <w:rPr>
            <w:rFonts w:ascii="Arial" w:hAnsi="Arial" w:cs="Arial"/>
            <w:b/>
            <w:color w:val="auto"/>
          </w:rPr>
          <w:t>labeling</w:t>
        </w:r>
      </w:ins>
      <w:proofErr w:type="spellEnd"/>
      <w:ins w:id="498" w:author="Benitez, Alejandro" w:date="2025-03-05T10:50:00Z">
        <w:r w:rsidRPr="00274894">
          <w:rPr>
            <w:rFonts w:ascii="Arial" w:hAnsi="Arial" w:cs="Arial"/>
            <w:b/>
            <w:color w:val="auto"/>
            <w:rPrChange w:id="499" w:author="Benitez, Alejandro" w:date="2025-03-05T10:51:00Z">
              <w:rPr/>
            </w:rPrChange>
          </w:rPr>
          <w:t xml:space="preserve"> </w:t>
        </w:r>
        <w:proofErr w:type="spellStart"/>
        <w:r w:rsidRPr="00274894">
          <w:rPr>
            <w:rFonts w:ascii="Arial" w:hAnsi="Arial" w:cs="Arial"/>
            <w:b/>
            <w:color w:val="auto"/>
            <w:rPrChange w:id="500" w:author="Benitez, Alejandro" w:date="2025-03-05T10:51:00Z">
              <w:rPr/>
            </w:rPrChange>
          </w:rPr>
          <w:t>for</w:t>
        </w:r>
        <w:proofErr w:type="spellEnd"/>
        <w:r w:rsidRPr="00274894">
          <w:rPr>
            <w:rFonts w:ascii="Arial" w:hAnsi="Arial" w:cs="Arial"/>
            <w:b/>
            <w:color w:val="auto"/>
            <w:rPrChange w:id="501" w:author="Benitez, Alejandro" w:date="2025-03-05T10:51:00Z">
              <w:rPr/>
            </w:rPrChange>
          </w:rPr>
          <w:t xml:space="preserve"> </w:t>
        </w:r>
        <w:proofErr w:type="spellStart"/>
        <w:r w:rsidRPr="00274894">
          <w:rPr>
            <w:rFonts w:ascii="Arial" w:hAnsi="Arial" w:cs="Arial"/>
            <w:b/>
            <w:color w:val="auto"/>
            <w:rPrChange w:id="502" w:author="Benitez, Alejandro" w:date="2025-03-05T10:51:00Z">
              <w:rPr/>
            </w:rPrChange>
          </w:rPr>
          <w:t>shipping</w:t>
        </w:r>
        <w:proofErr w:type="spellEnd"/>
      </w:ins>
    </w:p>
    <w:p w14:paraId="38F2CEAE" w14:textId="01D1C851" w:rsidR="00274894" w:rsidRPr="00274894" w:rsidRDefault="00274894" w:rsidP="00274894">
      <w:pPr>
        <w:pStyle w:val="StandardWeb"/>
        <w:rPr>
          <w:ins w:id="503" w:author="Benitez, Alejandro" w:date="2025-03-05T10:50:00Z"/>
          <w:rFonts w:ascii="Arial" w:hAnsi="Arial" w:cs="Arial"/>
          <w:rPrChange w:id="504" w:author="Benitez, Alejandro" w:date="2025-03-05T10:50:00Z">
            <w:rPr>
              <w:ins w:id="505" w:author="Benitez, Alejandro" w:date="2025-03-05T10:50:00Z"/>
            </w:rPr>
          </w:rPrChange>
        </w:rPr>
      </w:pPr>
      <w:ins w:id="506" w:author="Benitez, Alejandro" w:date="2025-03-05T10:50:00Z">
        <w:r w:rsidRPr="00274894">
          <w:rPr>
            <w:rFonts w:ascii="Arial" w:hAnsi="Arial" w:cs="Arial"/>
            <w:rPrChange w:id="507" w:author="Benitez, Alejandro" w:date="2025-03-05T10:50:00Z">
              <w:rPr/>
            </w:rPrChange>
          </w:rPr>
          <w:t xml:space="preserve">At </w:t>
        </w:r>
        <w:proofErr w:type="spellStart"/>
        <w:r w:rsidRPr="00274894">
          <w:rPr>
            <w:rFonts w:ascii="Arial" w:hAnsi="Arial" w:cs="Arial"/>
            <w:rPrChange w:id="508" w:author="Benitez, Alejandro" w:date="2025-03-05T10:50:00Z">
              <w:rPr/>
            </w:rPrChange>
          </w:rPr>
          <w:t>the</w:t>
        </w:r>
        <w:proofErr w:type="spellEnd"/>
        <w:r w:rsidRPr="00274894">
          <w:rPr>
            <w:rFonts w:ascii="Arial" w:hAnsi="Arial" w:cs="Arial"/>
            <w:rPrChange w:id="509" w:author="Benitez, Alejandro" w:date="2025-03-05T10:50:00Z">
              <w:rPr/>
            </w:rPrChange>
          </w:rPr>
          <w:t xml:space="preserve"> </w:t>
        </w:r>
        <w:proofErr w:type="spellStart"/>
        <w:r w:rsidRPr="00274894">
          <w:rPr>
            <w:rFonts w:ascii="Arial" w:hAnsi="Arial" w:cs="Arial"/>
            <w:rPrChange w:id="510" w:author="Benitez, Alejandro" w:date="2025-03-05T10:50:00Z">
              <w:rPr/>
            </w:rPrChange>
          </w:rPr>
          <w:t>joint</w:t>
        </w:r>
        <w:proofErr w:type="spellEnd"/>
        <w:r w:rsidRPr="00274894">
          <w:rPr>
            <w:rFonts w:ascii="Arial" w:hAnsi="Arial" w:cs="Arial"/>
            <w:rPrChange w:id="511" w:author="Benitez, Alejandro" w:date="2025-03-05T10:50:00Z">
              <w:rPr/>
            </w:rPrChange>
          </w:rPr>
          <w:t xml:space="preserve"> </w:t>
        </w:r>
        <w:proofErr w:type="spellStart"/>
        <w:r w:rsidRPr="00274894">
          <w:rPr>
            <w:rFonts w:ascii="Arial" w:hAnsi="Arial" w:cs="Arial"/>
            <w:rPrChange w:id="512" w:author="Benitez, Alejandro" w:date="2025-03-05T10:50:00Z">
              <w:rPr/>
            </w:rPrChange>
          </w:rPr>
          <w:t>exhibit</w:t>
        </w:r>
        <w:proofErr w:type="spellEnd"/>
        <w:r w:rsidRPr="00274894">
          <w:rPr>
            <w:rFonts w:ascii="Arial" w:hAnsi="Arial" w:cs="Arial"/>
            <w:rPrChange w:id="513" w:author="Benitez, Alejandro" w:date="2025-03-05T10:50:00Z">
              <w:rPr/>
            </w:rPrChange>
          </w:rPr>
          <w:t xml:space="preserve"> </w:t>
        </w:r>
        <w:proofErr w:type="spellStart"/>
        <w:r w:rsidRPr="00274894">
          <w:rPr>
            <w:rFonts w:ascii="Arial" w:hAnsi="Arial" w:cs="Arial"/>
            <w:rPrChange w:id="514" w:author="Benitez, Alejandro" w:date="2025-03-05T10:50:00Z">
              <w:rPr/>
            </w:rPrChange>
          </w:rPr>
          <w:t>for</w:t>
        </w:r>
        <w:proofErr w:type="spellEnd"/>
        <w:r w:rsidRPr="00274894">
          <w:rPr>
            <w:rFonts w:ascii="Arial" w:hAnsi="Arial" w:cs="Arial"/>
            <w:rPrChange w:id="515" w:author="Benitez, Alejandro" w:date="2025-03-05T10:50:00Z">
              <w:rPr/>
            </w:rPrChange>
          </w:rPr>
          <w:t xml:space="preserve"> </w:t>
        </w:r>
      </w:ins>
      <w:proofErr w:type="spellStart"/>
      <w:ins w:id="516" w:author="Benitez, Alejandro" w:date="2025-03-05T10:56:00Z">
        <w:r w:rsidR="008B2E2E">
          <w:rPr>
            <w:rFonts w:ascii="Arial" w:hAnsi="Arial" w:cs="Arial"/>
          </w:rPr>
          <w:t>labeling</w:t>
        </w:r>
      </w:ins>
      <w:proofErr w:type="spellEnd"/>
      <w:ins w:id="517" w:author="Benitez, Alejandro" w:date="2025-03-05T10:50:00Z">
        <w:r w:rsidRPr="00274894">
          <w:rPr>
            <w:rFonts w:ascii="Arial" w:hAnsi="Arial" w:cs="Arial"/>
            <w:rPrChange w:id="518" w:author="Benitez, Alejandro" w:date="2025-03-05T10:50:00Z">
              <w:rPr/>
            </w:rPrChange>
          </w:rPr>
          <w:t xml:space="preserve"> </w:t>
        </w:r>
        <w:proofErr w:type="spellStart"/>
        <w:r w:rsidRPr="00274894">
          <w:rPr>
            <w:rFonts w:ascii="Arial" w:hAnsi="Arial" w:cs="Arial"/>
            <w:rPrChange w:id="519" w:author="Benitez, Alejandro" w:date="2025-03-05T10:50:00Z">
              <w:rPr/>
            </w:rPrChange>
          </w:rPr>
          <w:t>trays</w:t>
        </w:r>
        <w:proofErr w:type="spellEnd"/>
        <w:r w:rsidRPr="00274894">
          <w:rPr>
            <w:rFonts w:ascii="Arial" w:hAnsi="Arial" w:cs="Arial"/>
            <w:rPrChange w:id="520" w:author="Benitez, Alejandro" w:date="2025-03-05T10:50:00Z">
              <w:rPr/>
            </w:rPrChange>
          </w:rPr>
          <w:t xml:space="preserve">, </w:t>
        </w:r>
        <w:proofErr w:type="spellStart"/>
        <w:r w:rsidRPr="00274894">
          <w:rPr>
            <w:rFonts w:ascii="Arial" w:hAnsi="Arial" w:cs="Arial"/>
            <w:rPrChange w:id="521" w:author="Benitez, Alejandro" w:date="2025-03-05T10:50:00Z">
              <w:rPr/>
            </w:rPrChange>
          </w:rPr>
          <w:t>cartons</w:t>
        </w:r>
        <w:proofErr w:type="spellEnd"/>
        <w:r w:rsidRPr="00274894">
          <w:rPr>
            <w:rFonts w:ascii="Arial" w:hAnsi="Arial" w:cs="Arial"/>
            <w:rPrChange w:id="522" w:author="Benitez, Alejandro" w:date="2025-03-05T10:50:00Z">
              <w:rPr/>
            </w:rPrChange>
          </w:rPr>
          <w:t xml:space="preserve">, and </w:t>
        </w:r>
        <w:proofErr w:type="spellStart"/>
        <w:r w:rsidRPr="00274894">
          <w:rPr>
            <w:rFonts w:ascii="Arial" w:hAnsi="Arial" w:cs="Arial"/>
            <w:rPrChange w:id="523" w:author="Benitez, Alejandro" w:date="2025-03-05T10:50:00Z">
              <w:rPr/>
            </w:rPrChange>
          </w:rPr>
          <w:t>other</w:t>
        </w:r>
        <w:proofErr w:type="spellEnd"/>
        <w:r w:rsidRPr="00274894">
          <w:rPr>
            <w:rFonts w:ascii="Arial" w:hAnsi="Arial" w:cs="Arial"/>
            <w:rPrChange w:id="524" w:author="Benitez, Alejandro" w:date="2025-03-05T10:50:00Z">
              <w:rPr/>
            </w:rPrChange>
          </w:rPr>
          <w:t xml:space="preserve"> </w:t>
        </w:r>
        <w:proofErr w:type="spellStart"/>
        <w:r w:rsidRPr="00274894">
          <w:rPr>
            <w:rFonts w:ascii="Arial" w:hAnsi="Arial" w:cs="Arial"/>
            <w:rPrChange w:id="525" w:author="Benitez, Alejandro" w:date="2025-03-05T10:50:00Z">
              <w:rPr/>
            </w:rPrChange>
          </w:rPr>
          <w:t>outer</w:t>
        </w:r>
        <w:proofErr w:type="spellEnd"/>
        <w:r w:rsidRPr="00274894">
          <w:rPr>
            <w:rFonts w:ascii="Arial" w:hAnsi="Arial" w:cs="Arial"/>
            <w:rPrChange w:id="526" w:author="Benitez, Alejandro" w:date="2025-03-05T10:50:00Z">
              <w:rPr/>
            </w:rPrChange>
          </w:rPr>
          <w:t xml:space="preserve"> </w:t>
        </w:r>
        <w:proofErr w:type="spellStart"/>
        <w:r w:rsidRPr="00274894">
          <w:rPr>
            <w:rFonts w:ascii="Arial" w:hAnsi="Arial" w:cs="Arial"/>
            <w:rPrChange w:id="527" w:author="Benitez, Alejandro" w:date="2025-03-05T10:50:00Z">
              <w:rPr/>
            </w:rPrChange>
          </w:rPr>
          <w:t>packaging</w:t>
        </w:r>
        <w:proofErr w:type="spellEnd"/>
        <w:r w:rsidRPr="00274894">
          <w:rPr>
            <w:rFonts w:ascii="Arial" w:hAnsi="Arial" w:cs="Arial"/>
            <w:rPrChange w:id="528" w:author="Benitez, Alejandro" w:date="2025-03-05T10:50:00Z">
              <w:rPr/>
            </w:rPrChange>
          </w:rPr>
          <w:t xml:space="preserve">, Logopak and </w:t>
        </w:r>
        <w:proofErr w:type="spellStart"/>
        <w:r w:rsidRPr="00274894">
          <w:rPr>
            <w:rFonts w:ascii="Arial" w:hAnsi="Arial" w:cs="Arial"/>
            <w:rPrChange w:id="529" w:author="Benitez, Alejandro" w:date="2025-03-05T10:50:00Z">
              <w:rPr/>
            </w:rPrChange>
          </w:rPr>
          <w:t>Novexx</w:t>
        </w:r>
        <w:proofErr w:type="spellEnd"/>
        <w:r w:rsidRPr="00274894">
          <w:rPr>
            <w:rFonts w:ascii="Arial" w:hAnsi="Arial" w:cs="Arial"/>
            <w:rPrChange w:id="530" w:author="Benitez, Alejandro" w:date="2025-03-05T10:50:00Z">
              <w:rPr/>
            </w:rPrChange>
          </w:rPr>
          <w:t xml:space="preserve"> </w:t>
        </w:r>
        <w:proofErr w:type="spellStart"/>
        <w:r w:rsidRPr="00274894">
          <w:rPr>
            <w:rFonts w:ascii="Arial" w:hAnsi="Arial" w:cs="Arial"/>
            <w:rPrChange w:id="531" w:author="Benitez, Alejandro" w:date="2025-03-05T10:50:00Z">
              <w:rPr/>
            </w:rPrChange>
          </w:rPr>
          <w:t>demonstrate</w:t>
        </w:r>
        <w:proofErr w:type="spellEnd"/>
        <w:r w:rsidRPr="00274894">
          <w:rPr>
            <w:rFonts w:ascii="Arial" w:hAnsi="Arial" w:cs="Arial"/>
            <w:rPrChange w:id="532" w:author="Benitez, Alejandro" w:date="2025-03-05T10:50:00Z">
              <w:rPr/>
            </w:rPrChange>
          </w:rPr>
          <w:t xml:space="preserve"> </w:t>
        </w:r>
        <w:proofErr w:type="spellStart"/>
        <w:r w:rsidRPr="00274894">
          <w:rPr>
            <w:rFonts w:ascii="Arial" w:hAnsi="Arial" w:cs="Arial"/>
            <w:rPrChange w:id="533" w:author="Benitez, Alejandro" w:date="2025-03-05T10:50:00Z">
              <w:rPr/>
            </w:rPrChange>
          </w:rPr>
          <w:t>two</w:t>
        </w:r>
        <w:proofErr w:type="spellEnd"/>
        <w:r w:rsidRPr="00274894">
          <w:rPr>
            <w:rFonts w:ascii="Arial" w:hAnsi="Arial" w:cs="Arial"/>
            <w:rPrChange w:id="534" w:author="Benitez, Alejandro" w:date="2025-03-05T10:50:00Z">
              <w:rPr/>
            </w:rPrChange>
          </w:rPr>
          <w:t xml:space="preserve"> </w:t>
        </w:r>
        <w:proofErr w:type="spellStart"/>
        <w:r w:rsidRPr="00274894">
          <w:rPr>
            <w:rFonts w:ascii="Arial" w:hAnsi="Arial" w:cs="Arial"/>
            <w:rPrChange w:id="535" w:author="Benitez, Alejandro" w:date="2025-03-05T10:50:00Z">
              <w:rPr/>
            </w:rPrChange>
          </w:rPr>
          <w:t>examples</w:t>
        </w:r>
        <w:proofErr w:type="spellEnd"/>
        <w:r w:rsidRPr="00274894">
          <w:rPr>
            <w:rFonts w:ascii="Arial" w:hAnsi="Arial" w:cs="Arial"/>
            <w:rPrChange w:id="536" w:author="Benitez, Alejandro" w:date="2025-03-05T10:50:00Z">
              <w:rPr/>
            </w:rPrChange>
          </w:rPr>
          <w:t xml:space="preserve"> </w:t>
        </w:r>
        <w:proofErr w:type="spellStart"/>
        <w:r w:rsidRPr="00274894">
          <w:rPr>
            <w:rFonts w:ascii="Arial" w:hAnsi="Arial" w:cs="Arial"/>
            <w:rPrChange w:id="537" w:author="Benitez, Alejandro" w:date="2025-03-05T10:50:00Z">
              <w:rPr/>
            </w:rPrChange>
          </w:rPr>
          <w:t>of</w:t>
        </w:r>
        <w:proofErr w:type="spellEnd"/>
        <w:r w:rsidRPr="00274894">
          <w:rPr>
            <w:rFonts w:ascii="Arial" w:hAnsi="Arial" w:cs="Arial"/>
            <w:rPrChange w:id="538" w:author="Benitez, Alejandro" w:date="2025-03-05T10:50:00Z">
              <w:rPr/>
            </w:rPrChange>
          </w:rPr>
          <w:t xml:space="preserve"> </w:t>
        </w:r>
        <w:proofErr w:type="spellStart"/>
        <w:r w:rsidRPr="00274894">
          <w:rPr>
            <w:rFonts w:ascii="Arial" w:hAnsi="Arial" w:cs="Arial"/>
            <w:rPrChange w:id="539" w:author="Benitez, Alejandro" w:date="2025-03-05T10:50:00Z">
              <w:rPr/>
            </w:rPrChange>
          </w:rPr>
          <w:t>connected</w:t>
        </w:r>
        <w:proofErr w:type="spellEnd"/>
        <w:r w:rsidRPr="00274894">
          <w:rPr>
            <w:rFonts w:ascii="Arial" w:hAnsi="Arial" w:cs="Arial"/>
            <w:rPrChange w:id="540" w:author="Benitez, Alejandro" w:date="2025-03-05T10:50:00Z">
              <w:rPr/>
            </w:rPrChange>
          </w:rPr>
          <w:t xml:space="preserve"> </w:t>
        </w:r>
      </w:ins>
      <w:proofErr w:type="spellStart"/>
      <w:ins w:id="541" w:author="Benitez, Alejandro" w:date="2025-03-05T10:56:00Z">
        <w:r w:rsidR="008B2E2E">
          <w:rPr>
            <w:rFonts w:ascii="Arial" w:hAnsi="Arial" w:cs="Arial"/>
          </w:rPr>
          <w:t>labeling</w:t>
        </w:r>
      </w:ins>
      <w:proofErr w:type="spellEnd"/>
      <w:ins w:id="542" w:author="Benitez, Alejandro" w:date="2025-03-05T10:50:00Z">
        <w:r w:rsidRPr="00274894">
          <w:rPr>
            <w:rFonts w:ascii="Arial" w:hAnsi="Arial" w:cs="Arial"/>
            <w:rPrChange w:id="543" w:author="Benitez, Alejandro" w:date="2025-03-05T10:50:00Z">
              <w:rPr/>
            </w:rPrChange>
          </w:rPr>
          <w:t xml:space="preserve"> </w:t>
        </w:r>
        <w:proofErr w:type="spellStart"/>
        <w:r w:rsidRPr="00274894">
          <w:rPr>
            <w:rFonts w:ascii="Arial" w:hAnsi="Arial" w:cs="Arial"/>
            <w:rPrChange w:id="544" w:author="Benitez, Alejandro" w:date="2025-03-05T10:50:00Z">
              <w:rPr/>
            </w:rPrChange>
          </w:rPr>
          <w:t>solutions</w:t>
        </w:r>
        <w:proofErr w:type="spellEnd"/>
        <w:r w:rsidRPr="00274894">
          <w:rPr>
            <w:rFonts w:ascii="Arial" w:hAnsi="Arial" w:cs="Arial"/>
            <w:rPrChange w:id="545" w:author="Benitez, Alejandro" w:date="2025-03-05T10:50:00Z">
              <w:rPr/>
            </w:rPrChange>
          </w:rPr>
          <w:t>.</w:t>
        </w:r>
      </w:ins>
    </w:p>
    <w:p w14:paraId="55EFB32A" w14:textId="0F386CEB" w:rsidR="00274894" w:rsidRPr="00274894" w:rsidRDefault="00274894" w:rsidP="00274894">
      <w:pPr>
        <w:pStyle w:val="StandardWeb"/>
        <w:rPr>
          <w:ins w:id="546" w:author="Benitez, Alejandro" w:date="2025-03-05T10:50:00Z"/>
          <w:rFonts w:ascii="Arial" w:hAnsi="Arial" w:cs="Arial"/>
          <w:rPrChange w:id="547" w:author="Benitez, Alejandro" w:date="2025-03-05T10:50:00Z">
            <w:rPr>
              <w:ins w:id="548" w:author="Benitez, Alejandro" w:date="2025-03-05T10:50:00Z"/>
            </w:rPr>
          </w:rPrChange>
        </w:rPr>
      </w:pPr>
      <w:ins w:id="549" w:author="Benitez, Alejandro" w:date="2025-03-05T10:50:00Z">
        <w:r w:rsidRPr="00274894">
          <w:rPr>
            <w:rFonts w:ascii="Arial" w:hAnsi="Arial" w:cs="Arial"/>
            <w:rPrChange w:id="550" w:author="Benitez, Alejandro" w:date="2025-03-05T10:50:00Z">
              <w:rPr/>
            </w:rPrChange>
          </w:rPr>
          <w:t xml:space="preserve">In </w:t>
        </w:r>
        <w:proofErr w:type="spellStart"/>
        <w:r w:rsidRPr="00274894">
          <w:rPr>
            <w:rFonts w:ascii="Arial" w:hAnsi="Arial" w:cs="Arial"/>
            <w:rPrChange w:id="551" w:author="Benitez, Alejandro" w:date="2025-03-05T10:50:00Z">
              <w:rPr/>
            </w:rPrChange>
          </w:rPr>
          <w:t>the</w:t>
        </w:r>
        <w:proofErr w:type="spellEnd"/>
        <w:r w:rsidRPr="00274894">
          <w:rPr>
            <w:rFonts w:ascii="Arial" w:hAnsi="Arial" w:cs="Arial"/>
            <w:rPrChange w:id="552" w:author="Benitez, Alejandro" w:date="2025-03-05T10:50:00Z">
              <w:rPr/>
            </w:rPrChange>
          </w:rPr>
          <w:t xml:space="preserve"> </w:t>
        </w:r>
        <w:proofErr w:type="spellStart"/>
        <w:r w:rsidRPr="00274894">
          <w:rPr>
            <w:rFonts w:ascii="Arial" w:hAnsi="Arial" w:cs="Arial"/>
            <w:rPrChange w:id="553" w:author="Benitez, Alejandro" w:date="2025-03-05T10:50:00Z">
              <w:rPr/>
            </w:rPrChange>
          </w:rPr>
          <w:t>first</w:t>
        </w:r>
        <w:proofErr w:type="spellEnd"/>
        <w:r w:rsidRPr="00274894">
          <w:rPr>
            <w:rFonts w:ascii="Arial" w:hAnsi="Arial" w:cs="Arial"/>
            <w:rPrChange w:id="554" w:author="Benitez, Alejandro" w:date="2025-03-05T10:50:00Z">
              <w:rPr/>
            </w:rPrChange>
          </w:rPr>
          <w:t xml:space="preserve"> </w:t>
        </w:r>
        <w:proofErr w:type="spellStart"/>
        <w:r w:rsidRPr="00274894">
          <w:rPr>
            <w:rFonts w:ascii="Arial" w:hAnsi="Arial" w:cs="Arial"/>
            <w:rPrChange w:id="555" w:author="Benitez, Alejandro" w:date="2025-03-05T10:50:00Z">
              <w:rPr/>
            </w:rPrChange>
          </w:rPr>
          <w:t>application</w:t>
        </w:r>
        <w:proofErr w:type="spellEnd"/>
        <w:r w:rsidRPr="00274894">
          <w:rPr>
            <w:rFonts w:ascii="Arial" w:hAnsi="Arial" w:cs="Arial"/>
            <w:rPrChange w:id="556" w:author="Benitez, Alejandro" w:date="2025-03-05T10:50:00Z">
              <w:rPr/>
            </w:rPrChange>
          </w:rPr>
          <w:t xml:space="preserve">, a </w:t>
        </w:r>
        <w:proofErr w:type="spellStart"/>
        <w:r w:rsidRPr="00274894">
          <w:rPr>
            <w:rFonts w:ascii="Arial" w:hAnsi="Arial" w:cs="Arial"/>
            <w:rPrChange w:id="557" w:author="Benitez, Alejandro" w:date="2025-03-05T10:50:00Z">
              <w:rPr/>
            </w:rPrChange>
          </w:rPr>
          <w:t>Novexx</w:t>
        </w:r>
        <w:proofErr w:type="spellEnd"/>
        <w:r w:rsidRPr="00274894">
          <w:rPr>
            <w:rFonts w:ascii="Arial" w:hAnsi="Arial" w:cs="Arial"/>
            <w:rPrChange w:id="558" w:author="Benitez, Alejandro" w:date="2025-03-05T10:50:00Z">
              <w:rPr/>
            </w:rPrChange>
          </w:rPr>
          <w:t xml:space="preserve"> print-and-</w:t>
        </w:r>
        <w:proofErr w:type="spellStart"/>
        <w:r w:rsidRPr="00274894">
          <w:rPr>
            <w:rFonts w:ascii="Arial" w:hAnsi="Arial" w:cs="Arial"/>
            <w:rPrChange w:id="559" w:author="Benitez, Alejandro" w:date="2025-03-05T10:50:00Z">
              <w:rPr/>
            </w:rPrChange>
          </w:rPr>
          <w:t>apply</w:t>
        </w:r>
        <w:proofErr w:type="spellEnd"/>
        <w:r w:rsidRPr="00274894">
          <w:rPr>
            <w:rFonts w:ascii="Arial" w:hAnsi="Arial" w:cs="Arial"/>
            <w:rPrChange w:id="560" w:author="Benitez, Alejandro" w:date="2025-03-05T10:50:00Z">
              <w:rPr/>
            </w:rPrChange>
          </w:rPr>
          <w:t xml:space="preserve"> </w:t>
        </w:r>
        <w:proofErr w:type="spellStart"/>
        <w:r w:rsidRPr="00274894">
          <w:rPr>
            <w:rFonts w:ascii="Arial" w:hAnsi="Arial" w:cs="Arial"/>
            <w:rPrChange w:id="561" w:author="Benitez, Alejandro" w:date="2025-03-05T10:50:00Z">
              <w:rPr/>
            </w:rPrChange>
          </w:rPr>
          <w:t>system</w:t>
        </w:r>
        <w:proofErr w:type="spellEnd"/>
        <w:r w:rsidRPr="00274894">
          <w:rPr>
            <w:rFonts w:ascii="Arial" w:hAnsi="Arial" w:cs="Arial"/>
            <w:rPrChange w:id="562" w:author="Benitez, Alejandro" w:date="2025-03-05T10:50:00Z">
              <w:rPr/>
            </w:rPrChange>
          </w:rPr>
          <w:t xml:space="preserve"> and a Logopak </w:t>
        </w:r>
        <w:proofErr w:type="spellStart"/>
        <w:r w:rsidRPr="00274894">
          <w:rPr>
            <w:rFonts w:ascii="Arial" w:hAnsi="Arial" w:cs="Arial"/>
            <w:rPrChange w:id="563" w:author="Benitez, Alejandro" w:date="2025-03-05T10:50:00Z">
              <w:rPr/>
            </w:rPrChange>
          </w:rPr>
          <w:t>Logomatic</w:t>
        </w:r>
        <w:proofErr w:type="spellEnd"/>
        <w:r w:rsidRPr="00274894">
          <w:rPr>
            <w:rFonts w:ascii="Arial" w:hAnsi="Arial" w:cs="Arial"/>
            <w:rPrChange w:id="564" w:author="Benitez, Alejandro" w:date="2025-03-05T10:50:00Z">
              <w:rPr/>
            </w:rPrChange>
          </w:rPr>
          <w:t xml:space="preserve"> 510 TBH </w:t>
        </w:r>
      </w:ins>
      <w:proofErr w:type="spellStart"/>
      <w:ins w:id="565" w:author="Benitez, Alejandro" w:date="2025-03-05T10:56:00Z">
        <w:r w:rsidR="008B2E2E">
          <w:rPr>
            <w:rFonts w:ascii="Arial" w:hAnsi="Arial" w:cs="Arial"/>
          </w:rPr>
          <w:t>labeling</w:t>
        </w:r>
      </w:ins>
      <w:proofErr w:type="spellEnd"/>
      <w:ins w:id="566" w:author="Benitez, Alejandro" w:date="2025-03-05T10:50:00Z">
        <w:r w:rsidRPr="00274894">
          <w:rPr>
            <w:rFonts w:ascii="Arial" w:hAnsi="Arial" w:cs="Arial"/>
            <w:rPrChange w:id="567" w:author="Benitez, Alejandro" w:date="2025-03-05T10:50:00Z">
              <w:rPr/>
            </w:rPrChange>
          </w:rPr>
          <w:t xml:space="preserve"> </w:t>
        </w:r>
        <w:proofErr w:type="spellStart"/>
        <w:r w:rsidRPr="00274894">
          <w:rPr>
            <w:rFonts w:ascii="Arial" w:hAnsi="Arial" w:cs="Arial"/>
            <w:rPrChange w:id="568" w:author="Benitez, Alejandro" w:date="2025-03-05T10:50:00Z">
              <w:rPr/>
            </w:rPrChange>
          </w:rPr>
          <w:t>system</w:t>
        </w:r>
        <w:proofErr w:type="spellEnd"/>
        <w:r w:rsidRPr="00274894">
          <w:rPr>
            <w:rFonts w:ascii="Arial" w:hAnsi="Arial" w:cs="Arial"/>
            <w:rPrChange w:id="569" w:author="Benitez, Alejandro" w:date="2025-03-05T10:50:00Z">
              <w:rPr/>
            </w:rPrChange>
          </w:rPr>
          <w:t xml:space="preserve"> </w:t>
        </w:r>
        <w:proofErr w:type="spellStart"/>
        <w:r w:rsidRPr="00274894">
          <w:rPr>
            <w:rFonts w:ascii="Arial" w:hAnsi="Arial" w:cs="Arial"/>
            <w:rPrChange w:id="570" w:author="Benitez, Alejandro" w:date="2025-03-05T10:50:00Z">
              <w:rPr/>
            </w:rPrChange>
          </w:rPr>
          <w:t>with</w:t>
        </w:r>
        <w:proofErr w:type="spellEnd"/>
        <w:r w:rsidRPr="00274894">
          <w:rPr>
            <w:rFonts w:ascii="Arial" w:hAnsi="Arial" w:cs="Arial"/>
            <w:rPrChange w:id="571" w:author="Benitez, Alejandro" w:date="2025-03-05T10:50:00Z">
              <w:rPr/>
            </w:rPrChange>
          </w:rPr>
          <w:t xml:space="preserve"> </w:t>
        </w:r>
        <w:proofErr w:type="spellStart"/>
        <w:r w:rsidRPr="00274894">
          <w:rPr>
            <w:rFonts w:ascii="Arial" w:hAnsi="Arial" w:cs="Arial"/>
            <w:rPrChange w:id="572" w:author="Benitez, Alejandro" w:date="2025-03-05T10:50:00Z">
              <w:rPr/>
            </w:rPrChange>
          </w:rPr>
          <w:t>integrated</w:t>
        </w:r>
        <w:proofErr w:type="spellEnd"/>
        <w:r w:rsidRPr="00274894">
          <w:rPr>
            <w:rFonts w:ascii="Arial" w:hAnsi="Arial" w:cs="Arial"/>
            <w:rPrChange w:id="573" w:author="Benitez, Alejandro" w:date="2025-03-05T10:50:00Z">
              <w:rPr/>
            </w:rPrChange>
          </w:rPr>
          <w:t xml:space="preserve"> </w:t>
        </w:r>
        <w:proofErr w:type="spellStart"/>
        <w:r w:rsidRPr="00274894">
          <w:rPr>
            <w:rFonts w:ascii="Arial" w:hAnsi="Arial" w:cs="Arial"/>
            <w:rPrChange w:id="574" w:author="Benitez, Alejandro" w:date="2025-03-05T10:50:00Z">
              <w:rPr/>
            </w:rPrChange>
          </w:rPr>
          <w:t>optoelectronic</w:t>
        </w:r>
        <w:proofErr w:type="spellEnd"/>
        <w:r w:rsidRPr="00274894">
          <w:rPr>
            <w:rFonts w:ascii="Arial" w:hAnsi="Arial" w:cs="Arial"/>
            <w:rPrChange w:id="575" w:author="Benitez, Alejandro" w:date="2025-03-05T10:50:00Z">
              <w:rPr/>
            </w:rPrChange>
          </w:rPr>
          <w:t xml:space="preserve"> </w:t>
        </w:r>
        <w:proofErr w:type="spellStart"/>
        <w:r w:rsidRPr="00274894">
          <w:rPr>
            <w:rFonts w:ascii="Arial" w:hAnsi="Arial" w:cs="Arial"/>
            <w:rPrChange w:id="576" w:author="Benitez, Alejandro" w:date="2025-03-05T10:50:00Z">
              <w:rPr/>
            </w:rPrChange>
          </w:rPr>
          <w:t>height</w:t>
        </w:r>
        <w:proofErr w:type="spellEnd"/>
        <w:r w:rsidRPr="00274894">
          <w:rPr>
            <w:rFonts w:ascii="Arial" w:hAnsi="Arial" w:cs="Arial"/>
            <w:rPrChange w:id="577" w:author="Benitez, Alejandro" w:date="2025-03-05T10:50:00Z">
              <w:rPr/>
            </w:rPrChange>
          </w:rPr>
          <w:t xml:space="preserve"> </w:t>
        </w:r>
        <w:proofErr w:type="spellStart"/>
        <w:r w:rsidRPr="00274894">
          <w:rPr>
            <w:rFonts w:ascii="Arial" w:hAnsi="Arial" w:cs="Arial"/>
            <w:rPrChange w:id="578" w:author="Benitez, Alejandro" w:date="2025-03-05T10:50:00Z">
              <w:rPr/>
            </w:rPrChange>
          </w:rPr>
          <w:t>detection</w:t>
        </w:r>
        <w:proofErr w:type="spellEnd"/>
        <w:r w:rsidRPr="00274894">
          <w:rPr>
            <w:rFonts w:ascii="Arial" w:hAnsi="Arial" w:cs="Arial"/>
            <w:rPrChange w:id="579" w:author="Benitez, Alejandro" w:date="2025-03-05T10:50:00Z">
              <w:rPr/>
            </w:rPrChange>
          </w:rPr>
          <w:t xml:space="preserve"> </w:t>
        </w:r>
        <w:proofErr w:type="spellStart"/>
        <w:r w:rsidRPr="00274894">
          <w:rPr>
            <w:rFonts w:ascii="Arial" w:hAnsi="Arial" w:cs="Arial"/>
            <w:rPrChange w:id="580" w:author="Benitez, Alejandro" w:date="2025-03-05T10:50:00Z">
              <w:rPr/>
            </w:rPrChange>
          </w:rPr>
          <w:t>are</w:t>
        </w:r>
        <w:proofErr w:type="spellEnd"/>
        <w:r w:rsidRPr="00274894">
          <w:rPr>
            <w:rFonts w:ascii="Arial" w:hAnsi="Arial" w:cs="Arial"/>
            <w:rPrChange w:id="581" w:author="Benitez, Alejandro" w:date="2025-03-05T10:50:00Z">
              <w:rPr/>
            </w:rPrChange>
          </w:rPr>
          <w:t xml:space="preserve"> </w:t>
        </w:r>
        <w:proofErr w:type="spellStart"/>
        <w:r w:rsidRPr="00274894">
          <w:rPr>
            <w:rFonts w:ascii="Arial" w:hAnsi="Arial" w:cs="Arial"/>
            <w:rPrChange w:id="582" w:author="Benitez, Alejandro" w:date="2025-03-05T10:50:00Z">
              <w:rPr/>
            </w:rPrChange>
          </w:rPr>
          <w:t>centrally</w:t>
        </w:r>
        <w:proofErr w:type="spellEnd"/>
        <w:r w:rsidRPr="00274894">
          <w:rPr>
            <w:rFonts w:ascii="Arial" w:hAnsi="Arial" w:cs="Arial"/>
            <w:rPrChange w:id="583" w:author="Benitez, Alejandro" w:date="2025-03-05T10:50:00Z">
              <w:rPr/>
            </w:rPrChange>
          </w:rPr>
          <w:t xml:space="preserve"> </w:t>
        </w:r>
        <w:proofErr w:type="spellStart"/>
        <w:r w:rsidRPr="00274894">
          <w:rPr>
            <w:rFonts w:ascii="Arial" w:hAnsi="Arial" w:cs="Arial"/>
            <w:rPrChange w:id="584" w:author="Benitez, Alejandro" w:date="2025-03-05T10:50:00Z">
              <w:rPr/>
            </w:rPrChange>
          </w:rPr>
          <w:t>controlled</w:t>
        </w:r>
        <w:proofErr w:type="spellEnd"/>
        <w:r w:rsidRPr="00274894">
          <w:rPr>
            <w:rFonts w:ascii="Arial" w:hAnsi="Arial" w:cs="Arial"/>
            <w:rPrChange w:id="585" w:author="Benitez, Alejandro" w:date="2025-03-05T10:50:00Z">
              <w:rPr/>
            </w:rPrChange>
          </w:rPr>
          <w:t xml:space="preserve"> via </w:t>
        </w:r>
        <w:proofErr w:type="spellStart"/>
        <w:r w:rsidRPr="00274894">
          <w:rPr>
            <w:rFonts w:ascii="Arial" w:hAnsi="Arial" w:cs="Arial"/>
            <w:rPrChange w:id="586" w:author="Benitez, Alejandro" w:date="2025-03-05T10:50:00Z">
              <w:rPr/>
            </w:rPrChange>
          </w:rPr>
          <w:t>the</w:t>
        </w:r>
        <w:proofErr w:type="spellEnd"/>
        <w:r w:rsidRPr="00274894">
          <w:rPr>
            <w:rFonts w:ascii="Arial" w:hAnsi="Arial" w:cs="Arial"/>
            <w:rPrChange w:id="587" w:author="Benitez, Alejandro" w:date="2025-03-05T10:50:00Z">
              <w:rPr/>
            </w:rPrChange>
          </w:rPr>
          <w:t xml:space="preserve"> manage.ID </w:t>
        </w:r>
        <w:proofErr w:type="spellStart"/>
        <w:r w:rsidRPr="00274894">
          <w:rPr>
            <w:rFonts w:ascii="Arial" w:hAnsi="Arial" w:cs="Arial"/>
            <w:rPrChange w:id="588" w:author="Benitez, Alejandro" w:date="2025-03-05T10:50:00Z">
              <w:rPr/>
            </w:rPrChange>
          </w:rPr>
          <w:t>software</w:t>
        </w:r>
        <w:proofErr w:type="spellEnd"/>
        <w:r w:rsidRPr="00274894">
          <w:rPr>
            <w:rFonts w:ascii="Arial" w:hAnsi="Arial" w:cs="Arial"/>
            <w:rPrChange w:id="589" w:author="Benitez, Alejandro" w:date="2025-03-05T10:50:00Z">
              <w:rPr/>
            </w:rPrChange>
          </w:rPr>
          <w:t xml:space="preserve"> </w:t>
        </w:r>
        <w:proofErr w:type="spellStart"/>
        <w:r w:rsidRPr="00274894">
          <w:rPr>
            <w:rFonts w:ascii="Arial" w:hAnsi="Arial" w:cs="Arial"/>
            <w:rPrChange w:id="590" w:author="Benitez, Alejandro" w:date="2025-03-05T10:50:00Z">
              <w:rPr/>
            </w:rPrChange>
          </w:rPr>
          <w:t>module</w:t>
        </w:r>
        <w:proofErr w:type="spellEnd"/>
        <w:r w:rsidRPr="00274894">
          <w:rPr>
            <w:rFonts w:ascii="Arial" w:hAnsi="Arial" w:cs="Arial"/>
            <w:rPrChange w:id="591" w:author="Benitez, Alejandro" w:date="2025-03-05T10:50:00Z">
              <w:rPr/>
            </w:rPrChange>
          </w:rPr>
          <w:t xml:space="preserve"> </w:t>
        </w:r>
        <w:proofErr w:type="spellStart"/>
        <w:r w:rsidRPr="00274894">
          <w:rPr>
            <w:rFonts w:ascii="Arial" w:hAnsi="Arial" w:cs="Arial"/>
            <w:rPrChange w:id="592" w:author="Benitez, Alejandro" w:date="2025-03-05T10:50:00Z">
              <w:rPr/>
            </w:rPrChange>
          </w:rPr>
          <w:t>within</w:t>
        </w:r>
        <w:proofErr w:type="spellEnd"/>
        <w:r w:rsidRPr="00274894">
          <w:rPr>
            <w:rFonts w:ascii="Arial" w:hAnsi="Arial" w:cs="Arial"/>
            <w:rPrChange w:id="593" w:author="Benitez, Alejandro" w:date="2025-03-05T10:50:00Z">
              <w:rPr/>
            </w:rPrChange>
          </w:rPr>
          <w:t xml:space="preserve"> </w:t>
        </w:r>
        <w:proofErr w:type="spellStart"/>
        <w:r w:rsidRPr="00274894">
          <w:rPr>
            <w:rFonts w:ascii="Arial" w:hAnsi="Arial" w:cs="Arial"/>
            <w:rPrChange w:id="594" w:author="Benitez, Alejandro" w:date="2025-03-05T10:50:00Z">
              <w:rPr/>
            </w:rPrChange>
          </w:rPr>
          <w:t>the</w:t>
        </w:r>
        <w:proofErr w:type="spellEnd"/>
        <w:r w:rsidRPr="00274894">
          <w:rPr>
            <w:rFonts w:ascii="Arial" w:hAnsi="Arial" w:cs="Arial"/>
            <w:rPrChange w:id="595" w:author="Benitez, Alejandro" w:date="2025-03-05T10:50:00Z">
              <w:rPr/>
            </w:rPrChange>
          </w:rPr>
          <w:t xml:space="preserve"> PID 3SIXTY </w:t>
        </w:r>
        <w:proofErr w:type="spellStart"/>
        <w:r w:rsidRPr="00274894">
          <w:rPr>
            <w:rFonts w:ascii="Arial" w:hAnsi="Arial" w:cs="Arial"/>
            <w:rPrChange w:id="596" w:author="Benitez, Alejandro" w:date="2025-03-05T10:50:00Z">
              <w:rPr/>
            </w:rPrChange>
          </w:rPr>
          <w:t>platform</w:t>
        </w:r>
        <w:proofErr w:type="spellEnd"/>
        <w:r w:rsidRPr="00274894">
          <w:rPr>
            <w:rFonts w:ascii="Arial" w:hAnsi="Arial" w:cs="Arial"/>
            <w:rPrChange w:id="597" w:author="Benitez, Alejandro" w:date="2025-03-05T10:50:00Z">
              <w:rPr/>
            </w:rPrChange>
          </w:rPr>
          <w:t xml:space="preserve">. </w:t>
        </w:r>
        <w:proofErr w:type="spellStart"/>
        <w:r w:rsidRPr="00274894">
          <w:rPr>
            <w:rFonts w:ascii="Arial" w:hAnsi="Arial" w:cs="Arial"/>
            <w:rPrChange w:id="598" w:author="Benitez, Alejandro" w:date="2025-03-05T10:50:00Z">
              <w:rPr/>
            </w:rPrChange>
          </w:rPr>
          <w:t>Using</w:t>
        </w:r>
        <w:proofErr w:type="spellEnd"/>
        <w:r w:rsidRPr="00274894">
          <w:rPr>
            <w:rFonts w:ascii="Arial" w:hAnsi="Arial" w:cs="Arial"/>
            <w:rPrChange w:id="599" w:author="Benitez, Alejandro" w:date="2025-03-05T10:50:00Z">
              <w:rPr/>
            </w:rPrChange>
          </w:rPr>
          <w:t xml:space="preserve"> </w:t>
        </w:r>
        <w:proofErr w:type="spellStart"/>
        <w:r w:rsidRPr="00274894">
          <w:rPr>
            <w:rFonts w:ascii="Arial" w:hAnsi="Arial" w:cs="Arial"/>
            <w:rPrChange w:id="600" w:author="Benitez, Alejandro" w:date="2025-03-05T10:50:00Z">
              <w:rPr/>
            </w:rPrChange>
          </w:rPr>
          <w:t>data</w:t>
        </w:r>
        <w:proofErr w:type="spellEnd"/>
        <w:r w:rsidRPr="00274894">
          <w:rPr>
            <w:rFonts w:ascii="Arial" w:hAnsi="Arial" w:cs="Arial"/>
            <w:rPrChange w:id="601" w:author="Benitez, Alejandro" w:date="2025-03-05T10:50:00Z">
              <w:rPr/>
            </w:rPrChange>
          </w:rPr>
          <w:t xml:space="preserve"> </w:t>
        </w:r>
        <w:proofErr w:type="spellStart"/>
        <w:r w:rsidRPr="00274894">
          <w:rPr>
            <w:rFonts w:ascii="Arial" w:hAnsi="Arial" w:cs="Arial"/>
            <w:rPrChange w:id="602" w:author="Benitez, Alejandro" w:date="2025-03-05T10:50:00Z">
              <w:rPr/>
            </w:rPrChange>
          </w:rPr>
          <w:t>retrieved</w:t>
        </w:r>
        <w:proofErr w:type="spellEnd"/>
        <w:r w:rsidRPr="00274894">
          <w:rPr>
            <w:rFonts w:ascii="Arial" w:hAnsi="Arial" w:cs="Arial"/>
            <w:rPrChange w:id="603" w:author="Benitez, Alejandro" w:date="2025-03-05T10:50:00Z">
              <w:rPr/>
            </w:rPrChange>
          </w:rPr>
          <w:t xml:space="preserve"> </w:t>
        </w:r>
        <w:proofErr w:type="spellStart"/>
        <w:r w:rsidRPr="00274894">
          <w:rPr>
            <w:rFonts w:ascii="Arial" w:hAnsi="Arial" w:cs="Arial"/>
            <w:rPrChange w:id="604" w:author="Benitez, Alejandro" w:date="2025-03-05T10:50:00Z">
              <w:rPr/>
            </w:rPrChange>
          </w:rPr>
          <w:t>from</w:t>
        </w:r>
        <w:proofErr w:type="spellEnd"/>
        <w:r w:rsidRPr="00274894">
          <w:rPr>
            <w:rFonts w:ascii="Arial" w:hAnsi="Arial" w:cs="Arial"/>
            <w:rPrChange w:id="605" w:author="Benitez, Alejandro" w:date="2025-03-05T10:50:00Z">
              <w:rPr/>
            </w:rPrChange>
          </w:rPr>
          <w:t xml:space="preserve"> </w:t>
        </w:r>
        <w:proofErr w:type="spellStart"/>
        <w:r w:rsidRPr="00274894">
          <w:rPr>
            <w:rFonts w:ascii="Arial" w:hAnsi="Arial" w:cs="Arial"/>
            <w:rPrChange w:id="606" w:author="Benitez, Alejandro" w:date="2025-03-05T10:50:00Z">
              <w:rPr/>
            </w:rPrChange>
          </w:rPr>
          <w:t>the</w:t>
        </w:r>
        <w:proofErr w:type="spellEnd"/>
        <w:r w:rsidRPr="00274894">
          <w:rPr>
            <w:rFonts w:ascii="Arial" w:hAnsi="Arial" w:cs="Arial"/>
            <w:rPrChange w:id="607" w:author="Benitez, Alejandro" w:date="2025-03-05T10:50:00Z">
              <w:rPr/>
            </w:rPrChange>
          </w:rPr>
          <w:t xml:space="preserve"> </w:t>
        </w:r>
        <w:proofErr w:type="spellStart"/>
        <w:r w:rsidRPr="00274894">
          <w:rPr>
            <w:rFonts w:ascii="Arial" w:hAnsi="Arial" w:cs="Arial"/>
            <w:rPrChange w:id="608" w:author="Benitez, Alejandro" w:date="2025-03-05T10:50:00Z">
              <w:rPr/>
            </w:rPrChange>
          </w:rPr>
          <w:t>customer's</w:t>
        </w:r>
        <w:proofErr w:type="spellEnd"/>
        <w:r w:rsidRPr="00274894">
          <w:rPr>
            <w:rFonts w:ascii="Arial" w:hAnsi="Arial" w:cs="Arial"/>
            <w:rPrChange w:id="609" w:author="Benitez, Alejandro" w:date="2025-03-05T10:50:00Z">
              <w:rPr/>
            </w:rPrChange>
          </w:rPr>
          <w:t xml:space="preserve"> IT </w:t>
        </w:r>
        <w:proofErr w:type="spellStart"/>
        <w:r w:rsidRPr="00274894">
          <w:rPr>
            <w:rFonts w:ascii="Arial" w:hAnsi="Arial" w:cs="Arial"/>
            <w:rPrChange w:id="610" w:author="Benitez, Alejandro" w:date="2025-03-05T10:50:00Z">
              <w:rPr/>
            </w:rPrChange>
          </w:rPr>
          <w:t>infrastructure</w:t>
        </w:r>
        <w:proofErr w:type="spellEnd"/>
        <w:r w:rsidRPr="00274894">
          <w:rPr>
            <w:rFonts w:ascii="Arial" w:hAnsi="Arial" w:cs="Arial"/>
            <w:rPrChange w:id="611" w:author="Benitez, Alejandro" w:date="2025-03-05T10:50:00Z">
              <w:rPr/>
            </w:rPrChange>
          </w:rPr>
          <w:t>—</w:t>
        </w:r>
        <w:proofErr w:type="spellStart"/>
        <w:r w:rsidRPr="00274894">
          <w:rPr>
            <w:rFonts w:ascii="Arial" w:hAnsi="Arial" w:cs="Arial"/>
            <w:rPrChange w:id="612" w:author="Benitez, Alejandro" w:date="2025-03-05T10:50:00Z">
              <w:rPr/>
            </w:rPrChange>
          </w:rPr>
          <w:t>whether</w:t>
        </w:r>
        <w:proofErr w:type="spellEnd"/>
        <w:r w:rsidRPr="00274894">
          <w:rPr>
            <w:rFonts w:ascii="Arial" w:hAnsi="Arial" w:cs="Arial"/>
            <w:rPrChange w:id="613" w:author="Benitez, Alejandro" w:date="2025-03-05T10:50:00Z">
              <w:rPr/>
            </w:rPrChange>
          </w:rPr>
          <w:t xml:space="preserve"> an ERP/MES </w:t>
        </w:r>
        <w:proofErr w:type="spellStart"/>
        <w:r w:rsidRPr="00274894">
          <w:rPr>
            <w:rFonts w:ascii="Arial" w:hAnsi="Arial" w:cs="Arial"/>
            <w:rPrChange w:id="614" w:author="Benitez, Alejandro" w:date="2025-03-05T10:50:00Z">
              <w:rPr/>
            </w:rPrChange>
          </w:rPr>
          <w:t>system</w:t>
        </w:r>
        <w:proofErr w:type="spellEnd"/>
        <w:r w:rsidRPr="00274894">
          <w:rPr>
            <w:rFonts w:ascii="Arial" w:hAnsi="Arial" w:cs="Arial"/>
            <w:rPrChange w:id="615" w:author="Benitez, Alejandro" w:date="2025-03-05T10:50:00Z">
              <w:rPr/>
            </w:rPrChange>
          </w:rPr>
          <w:t xml:space="preserve"> </w:t>
        </w:r>
        <w:proofErr w:type="spellStart"/>
        <w:r w:rsidRPr="00274894">
          <w:rPr>
            <w:rFonts w:ascii="Arial" w:hAnsi="Arial" w:cs="Arial"/>
            <w:rPrChange w:id="616" w:author="Benitez, Alejandro" w:date="2025-03-05T10:50:00Z">
              <w:rPr/>
            </w:rPrChange>
          </w:rPr>
          <w:t>or</w:t>
        </w:r>
        <w:proofErr w:type="spellEnd"/>
        <w:r w:rsidRPr="00274894">
          <w:rPr>
            <w:rFonts w:ascii="Arial" w:hAnsi="Arial" w:cs="Arial"/>
            <w:rPrChange w:id="617" w:author="Benitez, Alejandro" w:date="2025-03-05T10:50:00Z">
              <w:rPr/>
            </w:rPrChange>
          </w:rPr>
          <w:t xml:space="preserve"> a </w:t>
        </w:r>
        <w:proofErr w:type="spellStart"/>
        <w:r w:rsidRPr="00274894">
          <w:rPr>
            <w:rFonts w:ascii="Arial" w:hAnsi="Arial" w:cs="Arial"/>
            <w:rPrChange w:id="618" w:author="Benitez, Alejandro" w:date="2025-03-05T10:50:00Z">
              <w:rPr/>
            </w:rPrChange>
          </w:rPr>
          <w:t>dedicated</w:t>
        </w:r>
        <w:proofErr w:type="spellEnd"/>
        <w:r w:rsidRPr="00274894">
          <w:rPr>
            <w:rFonts w:ascii="Arial" w:hAnsi="Arial" w:cs="Arial"/>
            <w:rPrChange w:id="619" w:author="Benitez, Alejandro" w:date="2025-03-05T10:50:00Z">
              <w:rPr/>
            </w:rPrChange>
          </w:rPr>
          <w:t xml:space="preserve"> </w:t>
        </w:r>
        <w:proofErr w:type="spellStart"/>
        <w:r w:rsidRPr="00274894">
          <w:rPr>
            <w:rFonts w:ascii="Arial" w:hAnsi="Arial" w:cs="Arial"/>
            <w:rPrChange w:id="620" w:author="Benitez, Alejandro" w:date="2025-03-05T10:50:00Z">
              <w:rPr/>
            </w:rPrChange>
          </w:rPr>
          <w:t>database</w:t>
        </w:r>
        <w:proofErr w:type="spellEnd"/>
        <w:r w:rsidRPr="00274894">
          <w:rPr>
            <w:rFonts w:ascii="Arial" w:hAnsi="Arial" w:cs="Arial"/>
            <w:rPrChange w:id="621" w:author="Benitez, Alejandro" w:date="2025-03-05T10:50:00Z">
              <w:rPr/>
            </w:rPrChange>
          </w:rPr>
          <w:t>—</w:t>
        </w:r>
        <w:proofErr w:type="spellStart"/>
        <w:r w:rsidRPr="00274894">
          <w:rPr>
            <w:rFonts w:ascii="Arial" w:hAnsi="Arial" w:cs="Arial"/>
            <w:rPrChange w:id="622" w:author="Benitez, Alejandro" w:date="2025-03-05T10:50:00Z">
              <w:rPr/>
            </w:rPrChange>
          </w:rPr>
          <w:t>the</w:t>
        </w:r>
        <w:proofErr w:type="spellEnd"/>
        <w:r w:rsidRPr="00274894">
          <w:rPr>
            <w:rFonts w:ascii="Arial" w:hAnsi="Arial" w:cs="Arial"/>
            <w:rPrChange w:id="623" w:author="Benitez, Alejandro" w:date="2025-03-05T10:50:00Z">
              <w:rPr/>
            </w:rPrChange>
          </w:rPr>
          <w:t xml:space="preserve"> </w:t>
        </w:r>
        <w:proofErr w:type="spellStart"/>
        <w:r w:rsidRPr="00274894">
          <w:rPr>
            <w:rFonts w:ascii="Arial" w:hAnsi="Arial" w:cs="Arial"/>
            <w:rPrChange w:id="624" w:author="Benitez, Alejandro" w:date="2025-03-05T10:50:00Z">
              <w:rPr/>
            </w:rPrChange>
          </w:rPr>
          <w:t>Novexx</w:t>
        </w:r>
        <w:proofErr w:type="spellEnd"/>
        <w:r w:rsidRPr="00274894">
          <w:rPr>
            <w:rFonts w:ascii="Arial" w:hAnsi="Arial" w:cs="Arial"/>
            <w:rPrChange w:id="625" w:author="Benitez, Alejandro" w:date="2025-03-05T10:50:00Z">
              <w:rPr/>
            </w:rPrChange>
          </w:rPr>
          <w:t xml:space="preserve"> </w:t>
        </w:r>
        <w:proofErr w:type="spellStart"/>
        <w:r w:rsidRPr="00274894">
          <w:rPr>
            <w:rFonts w:ascii="Arial" w:hAnsi="Arial" w:cs="Arial"/>
            <w:rPrChange w:id="626" w:author="Benitez, Alejandro" w:date="2025-03-05T10:50:00Z">
              <w:rPr/>
            </w:rPrChange>
          </w:rPr>
          <w:t>system</w:t>
        </w:r>
        <w:proofErr w:type="spellEnd"/>
        <w:r w:rsidRPr="00274894">
          <w:rPr>
            <w:rFonts w:ascii="Arial" w:hAnsi="Arial" w:cs="Arial"/>
            <w:rPrChange w:id="627" w:author="Benitez, Alejandro" w:date="2025-03-05T10:50:00Z">
              <w:rPr/>
            </w:rPrChange>
          </w:rPr>
          <w:t xml:space="preserve"> </w:t>
        </w:r>
        <w:proofErr w:type="spellStart"/>
        <w:r w:rsidRPr="00274894">
          <w:rPr>
            <w:rFonts w:ascii="Arial" w:hAnsi="Arial" w:cs="Arial"/>
            <w:rPrChange w:id="628" w:author="Benitez, Alejandro" w:date="2025-03-05T10:50:00Z">
              <w:rPr/>
            </w:rPrChange>
          </w:rPr>
          <w:t>first</w:t>
        </w:r>
        <w:proofErr w:type="spellEnd"/>
        <w:r w:rsidRPr="00274894">
          <w:rPr>
            <w:rFonts w:ascii="Arial" w:hAnsi="Arial" w:cs="Arial"/>
            <w:rPrChange w:id="629" w:author="Benitez, Alejandro" w:date="2025-03-05T10:50:00Z">
              <w:rPr/>
            </w:rPrChange>
          </w:rPr>
          <w:t xml:space="preserve"> </w:t>
        </w:r>
        <w:proofErr w:type="spellStart"/>
        <w:r w:rsidRPr="00274894">
          <w:rPr>
            <w:rFonts w:ascii="Arial" w:hAnsi="Arial" w:cs="Arial"/>
            <w:rPrChange w:id="630" w:author="Benitez, Alejandro" w:date="2025-03-05T10:50:00Z">
              <w:rPr/>
            </w:rPrChange>
          </w:rPr>
          <w:t>generates</w:t>
        </w:r>
        <w:proofErr w:type="spellEnd"/>
        <w:r w:rsidRPr="00274894">
          <w:rPr>
            <w:rFonts w:ascii="Arial" w:hAnsi="Arial" w:cs="Arial"/>
            <w:rPrChange w:id="631" w:author="Benitez, Alejandro" w:date="2025-03-05T10:50:00Z">
              <w:rPr/>
            </w:rPrChange>
          </w:rPr>
          <w:t xml:space="preserve"> an ID </w:t>
        </w:r>
        <w:proofErr w:type="spellStart"/>
        <w:r w:rsidRPr="00274894">
          <w:rPr>
            <w:rFonts w:ascii="Arial" w:hAnsi="Arial" w:cs="Arial"/>
            <w:rPrChange w:id="632" w:author="Benitez, Alejandro" w:date="2025-03-05T10:50:00Z">
              <w:rPr/>
            </w:rPrChange>
          </w:rPr>
          <w:t>label</w:t>
        </w:r>
        <w:proofErr w:type="spellEnd"/>
        <w:r w:rsidRPr="00274894">
          <w:rPr>
            <w:rFonts w:ascii="Arial" w:hAnsi="Arial" w:cs="Arial"/>
            <w:rPrChange w:id="633" w:author="Benitez, Alejandro" w:date="2025-03-05T10:50:00Z">
              <w:rPr/>
            </w:rPrChange>
          </w:rPr>
          <w:t xml:space="preserve">. A </w:t>
        </w:r>
        <w:proofErr w:type="spellStart"/>
        <w:r w:rsidRPr="00274894">
          <w:rPr>
            <w:rFonts w:ascii="Arial" w:hAnsi="Arial" w:cs="Arial"/>
            <w:rPrChange w:id="634" w:author="Benitez, Alejandro" w:date="2025-03-05T10:50:00Z">
              <w:rPr/>
            </w:rPrChange>
          </w:rPr>
          <w:t>scanner</w:t>
        </w:r>
        <w:proofErr w:type="spellEnd"/>
        <w:r w:rsidRPr="00274894">
          <w:rPr>
            <w:rFonts w:ascii="Arial" w:hAnsi="Arial" w:cs="Arial"/>
            <w:rPrChange w:id="635" w:author="Benitez, Alejandro" w:date="2025-03-05T10:50:00Z">
              <w:rPr/>
            </w:rPrChange>
          </w:rPr>
          <w:t xml:space="preserve"> </w:t>
        </w:r>
        <w:proofErr w:type="spellStart"/>
        <w:r w:rsidRPr="00274894">
          <w:rPr>
            <w:rFonts w:ascii="Arial" w:hAnsi="Arial" w:cs="Arial"/>
            <w:rPrChange w:id="636" w:author="Benitez, Alejandro" w:date="2025-03-05T10:50:00Z">
              <w:rPr/>
            </w:rPrChange>
          </w:rPr>
          <w:t>verifies</w:t>
        </w:r>
        <w:proofErr w:type="spellEnd"/>
        <w:r w:rsidRPr="00274894">
          <w:rPr>
            <w:rFonts w:ascii="Arial" w:hAnsi="Arial" w:cs="Arial"/>
            <w:rPrChange w:id="637" w:author="Benitez, Alejandro" w:date="2025-03-05T10:50:00Z">
              <w:rPr/>
            </w:rPrChange>
          </w:rPr>
          <w:t xml:space="preserve"> </w:t>
        </w:r>
        <w:proofErr w:type="spellStart"/>
        <w:r w:rsidRPr="00274894">
          <w:rPr>
            <w:rFonts w:ascii="Arial" w:hAnsi="Arial" w:cs="Arial"/>
            <w:rPrChange w:id="638" w:author="Benitez, Alejandro" w:date="2025-03-05T10:50:00Z">
              <w:rPr/>
            </w:rPrChange>
          </w:rPr>
          <w:t>the</w:t>
        </w:r>
        <w:proofErr w:type="spellEnd"/>
        <w:r w:rsidRPr="00274894">
          <w:rPr>
            <w:rFonts w:ascii="Arial" w:hAnsi="Arial" w:cs="Arial"/>
            <w:rPrChange w:id="639" w:author="Benitez, Alejandro" w:date="2025-03-05T10:50:00Z">
              <w:rPr/>
            </w:rPrChange>
          </w:rPr>
          <w:t xml:space="preserve"> </w:t>
        </w:r>
        <w:proofErr w:type="spellStart"/>
        <w:r w:rsidRPr="00274894">
          <w:rPr>
            <w:rFonts w:ascii="Arial" w:hAnsi="Arial" w:cs="Arial"/>
            <w:rPrChange w:id="640" w:author="Benitez, Alejandro" w:date="2025-03-05T10:50:00Z">
              <w:rPr/>
            </w:rPrChange>
          </w:rPr>
          <w:t>readability</w:t>
        </w:r>
        <w:proofErr w:type="spellEnd"/>
        <w:r w:rsidRPr="00274894">
          <w:rPr>
            <w:rFonts w:ascii="Arial" w:hAnsi="Arial" w:cs="Arial"/>
            <w:rPrChange w:id="641" w:author="Benitez, Alejandro" w:date="2025-03-05T10:50:00Z">
              <w:rPr/>
            </w:rPrChange>
          </w:rPr>
          <w:t xml:space="preserve"> </w:t>
        </w:r>
        <w:proofErr w:type="spellStart"/>
        <w:r w:rsidRPr="00274894">
          <w:rPr>
            <w:rFonts w:ascii="Arial" w:hAnsi="Arial" w:cs="Arial"/>
            <w:rPrChange w:id="642" w:author="Benitez, Alejandro" w:date="2025-03-05T10:50:00Z">
              <w:rPr/>
            </w:rPrChange>
          </w:rPr>
          <w:t>of</w:t>
        </w:r>
        <w:proofErr w:type="spellEnd"/>
        <w:r w:rsidRPr="00274894">
          <w:rPr>
            <w:rFonts w:ascii="Arial" w:hAnsi="Arial" w:cs="Arial"/>
            <w:rPrChange w:id="643" w:author="Benitez, Alejandro" w:date="2025-03-05T10:50:00Z">
              <w:rPr/>
            </w:rPrChange>
          </w:rPr>
          <w:t xml:space="preserve"> </w:t>
        </w:r>
        <w:proofErr w:type="spellStart"/>
        <w:r w:rsidRPr="00274894">
          <w:rPr>
            <w:rFonts w:ascii="Arial" w:hAnsi="Arial" w:cs="Arial"/>
            <w:rPrChange w:id="644" w:author="Benitez, Alejandro" w:date="2025-03-05T10:50:00Z">
              <w:rPr/>
            </w:rPrChange>
          </w:rPr>
          <w:t>the</w:t>
        </w:r>
        <w:proofErr w:type="spellEnd"/>
        <w:r w:rsidRPr="00274894">
          <w:rPr>
            <w:rFonts w:ascii="Arial" w:hAnsi="Arial" w:cs="Arial"/>
            <w:rPrChange w:id="645" w:author="Benitez, Alejandro" w:date="2025-03-05T10:50:00Z">
              <w:rPr/>
            </w:rPrChange>
          </w:rPr>
          <w:t xml:space="preserve"> </w:t>
        </w:r>
        <w:proofErr w:type="spellStart"/>
        <w:r w:rsidRPr="00274894">
          <w:rPr>
            <w:rFonts w:ascii="Arial" w:hAnsi="Arial" w:cs="Arial"/>
            <w:rPrChange w:id="646" w:author="Benitez, Alejandro" w:date="2025-03-05T10:50:00Z">
              <w:rPr/>
            </w:rPrChange>
          </w:rPr>
          <w:t>label</w:t>
        </w:r>
        <w:proofErr w:type="spellEnd"/>
        <w:r w:rsidRPr="00274894">
          <w:rPr>
            <w:rFonts w:ascii="Arial" w:hAnsi="Arial" w:cs="Arial"/>
            <w:rPrChange w:id="647" w:author="Benitez, Alejandro" w:date="2025-03-05T10:50:00Z">
              <w:rPr/>
            </w:rPrChange>
          </w:rPr>
          <w:t xml:space="preserve"> </w:t>
        </w:r>
        <w:proofErr w:type="spellStart"/>
        <w:r w:rsidRPr="00274894">
          <w:rPr>
            <w:rFonts w:ascii="Arial" w:hAnsi="Arial" w:cs="Arial"/>
            <w:rPrChange w:id="648" w:author="Benitez, Alejandro" w:date="2025-03-05T10:50:00Z">
              <w:rPr/>
            </w:rPrChange>
          </w:rPr>
          <w:t>data</w:t>
        </w:r>
        <w:proofErr w:type="spellEnd"/>
        <w:r w:rsidRPr="00274894">
          <w:rPr>
            <w:rFonts w:ascii="Arial" w:hAnsi="Arial" w:cs="Arial"/>
            <w:rPrChange w:id="649" w:author="Benitez, Alejandro" w:date="2025-03-05T10:50:00Z">
              <w:rPr/>
            </w:rPrChange>
          </w:rPr>
          <w:t xml:space="preserve"> and, </w:t>
        </w:r>
        <w:proofErr w:type="spellStart"/>
        <w:r w:rsidRPr="00274894">
          <w:rPr>
            <w:rFonts w:ascii="Arial" w:hAnsi="Arial" w:cs="Arial"/>
            <w:rPrChange w:id="650" w:author="Benitez, Alejandro" w:date="2025-03-05T10:50:00Z">
              <w:rPr/>
            </w:rPrChange>
          </w:rPr>
          <w:t>if</w:t>
        </w:r>
        <w:proofErr w:type="spellEnd"/>
        <w:r w:rsidRPr="00274894">
          <w:rPr>
            <w:rFonts w:ascii="Arial" w:hAnsi="Arial" w:cs="Arial"/>
            <w:rPrChange w:id="651" w:author="Benitez, Alejandro" w:date="2025-03-05T10:50:00Z">
              <w:rPr/>
            </w:rPrChange>
          </w:rPr>
          <w:t xml:space="preserve"> </w:t>
        </w:r>
        <w:proofErr w:type="spellStart"/>
        <w:r w:rsidRPr="00274894">
          <w:rPr>
            <w:rFonts w:ascii="Arial" w:hAnsi="Arial" w:cs="Arial"/>
            <w:rPrChange w:id="652" w:author="Benitez, Alejandro" w:date="2025-03-05T10:50:00Z">
              <w:rPr/>
            </w:rPrChange>
          </w:rPr>
          <w:t>correct</w:t>
        </w:r>
        <w:proofErr w:type="spellEnd"/>
        <w:r w:rsidRPr="00274894">
          <w:rPr>
            <w:rFonts w:ascii="Arial" w:hAnsi="Arial" w:cs="Arial"/>
            <w:rPrChange w:id="653" w:author="Benitez, Alejandro" w:date="2025-03-05T10:50:00Z">
              <w:rPr/>
            </w:rPrChange>
          </w:rPr>
          <w:t xml:space="preserve">, </w:t>
        </w:r>
        <w:proofErr w:type="spellStart"/>
        <w:r w:rsidRPr="00274894">
          <w:rPr>
            <w:rFonts w:ascii="Arial" w:hAnsi="Arial" w:cs="Arial"/>
            <w:rPrChange w:id="654" w:author="Benitez, Alejandro" w:date="2025-03-05T10:50:00Z">
              <w:rPr/>
            </w:rPrChange>
          </w:rPr>
          <w:t>triggers</w:t>
        </w:r>
        <w:proofErr w:type="spellEnd"/>
        <w:r w:rsidRPr="00274894">
          <w:rPr>
            <w:rFonts w:ascii="Arial" w:hAnsi="Arial" w:cs="Arial"/>
            <w:rPrChange w:id="655" w:author="Benitez, Alejandro" w:date="2025-03-05T10:50:00Z">
              <w:rPr/>
            </w:rPrChange>
          </w:rPr>
          <w:t xml:space="preserve"> </w:t>
        </w:r>
        <w:proofErr w:type="spellStart"/>
        <w:r w:rsidRPr="00274894">
          <w:rPr>
            <w:rFonts w:ascii="Arial" w:hAnsi="Arial" w:cs="Arial"/>
            <w:rPrChange w:id="656" w:author="Benitez, Alejandro" w:date="2025-03-05T10:50:00Z">
              <w:rPr/>
            </w:rPrChange>
          </w:rPr>
          <w:t>the</w:t>
        </w:r>
        <w:proofErr w:type="spellEnd"/>
        <w:r w:rsidRPr="00274894">
          <w:rPr>
            <w:rFonts w:ascii="Arial" w:hAnsi="Arial" w:cs="Arial"/>
            <w:rPrChange w:id="657" w:author="Benitez, Alejandro" w:date="2025-03-05T10:50:00Z">
              <w:rPr/>
            </w:rPrChange>
          </w:rPr>
          <w:t xml:space="preserve"> </w:t>
        </w:r>
        <w:proofErr w:type="spellStart"/>
        <w:r w:rsidRPr="00274894">
          <w:rPr>
            <w:rFonts w:ascii="Arial" w:hAnsi="Arial" w:cs="Arial"/>
            <w:rPrChange w:id="658" w:author="Benitez, Alejandro" w:date="2025-03-05T10:50:00Z">
              <w:rPr/>
            </w:rPrChange>
          </w:rPr>
          <w:t>Logomatic</w:t>
        </w:r>
        <w:proofErr w:type="spellEnd"/>
        <w:r w:rsidRPr="00274894">
          <w:rPr>
            <w:rFonts w:ascii="Arial" w:hAnsi="Arial" w:cs="Arial"/>
            <w:rPrChange w:id="659" w:author="Benitez, Alejandro" w:date="2025-03-05T10:50:00Z">
              <w:rPr/>
            </w:rPrChange>
          </w:rPr>
          <w:t xml:space="preserve"> 510 TBH </w:t>
        </w:r>
        <w:proofErr w:type="spellStart"/>
        <w:r w:rsidRPr="00274894">
          <w:rPr>
            <w:rFonts w:ascii="Arial" w:hAnsi="Arial" w:cs="Arial"/>
            <w:rPrChange w:id="660" w:author="Benitez, Alejandro" w:date="2025-03-05T10:50:00Z">
              <w:rPr/>
            </w:rPrChange>
          </w:rPr>
          <w:t>to</w:t>
        </w:r>
        <w:proofErr w:type="spellEnd"/>
        <w:r w:rsidRPr="00274894">
          <w:rPr>
            <w:rFonts w:ascii="Arial" w:hAnsi="Arial" w:cs="Arial"/>
            <w:rPrChange w:id="661" w:author="Benitez, Alejandro" w:date="2025-03-05T10:50:00Z">
              <w:rPr/>
            </w:rPrChange>
          </w:rPr>
          <w:t xml:space="preserve"> </w:t>
        </w:r>
        <w:proofErr w:type="spellStart"/>
        <w:r w:rsidRPr="00274894">
          <w:rPr>
            <w:rFonts w:ascii="Arial" w:hAnsi="Arial" w:cs="Arial"/>
            <w:rPrChange w:id="662" w:author="Benitez, Alejandro" w:date="2025-03-05T10:50:00Z">
              <w:rPr/>
            </w:rPrChange>
          </w:rPr>
          <w:t>generate</w:t>
        </w:r>
        <w:proofErr w:type="spellEnd"/>
        <w:r w:rsidRPr="00274894">
          <w:rPr>
            <w:rFonts w:ascii="Arial" w:hAnsi="Arial" w:cs="Arial"/>
            <w:rPrChange w:id="663" w:author="Benitez, Alejandro" w:date="2025-03-05T10:50:00Z">
              <w:rPr/>
            </w:rPrChange>
          </w:rPr>
          <w:t xml:space="preserve"> a </w:t>
        </w:r>
        <w:proofErr w:type="spellStart"/>
        <w:r w:rsidRPr="00274894">
          <w:rPr>
            <w:rFonts w:ascii="Arial" w:hAnsi="Arial" w:cs="Arial"/>
            <w:rPrChange w:id="664" w:author="Benitez, Alejandro" w:date="2025-03-05T10:50:00Z">
              <w:rPr/>
            </w:rPrChange>
          </w:rPr>
          <w:t>shipping</w:t>
        </w:r>
        <w:proofErr w:type="spellEnd"/>
        <w:r w:rsidRPr="00274894">
          <w:rPr>
            <w:rFonts w:ascii="Arial" w:hAnsi="Arial" w:cs="Arial"/>
            <w:rPrChange w:id="665" w:author="Benitez, Alejandro" w:date="2025-03-05T10:50:00Z">
              <w:rPr/>
            </w:rPrChange>
          </w:rPr>
          <w:t xml:space="preserve"> </w:t>
        </w:r>
        <w:proofErr w:type="spellStart"/>
        <w:r w:rsidRPr="00274894">
          <w:rPr>
            <w:rFonts w:ascii="Arial" w:hAnsi="Arial" w:cs="Arial"/>
            <w:rPrChange w:id="666" w:author="Benitez, Alejandro" w:date="2025-03-05T10:50:00Z">
              <w:rPr/>
            </w:rPrChange>
          </w:rPr>
          <w:t>label</w:t>
        </w:r>
        <w:proofErr w:type="spellEnd"/>
        <w:r w:rsidRPr="00274894">
          <w:rPr>
            <w:rFonts w:ascii="Arial" w:hAnsi="Arial" w:cs="Arial"/>
            <w:rPrChange w:id="667" w:author="Benitez, Alejandro" w:date="2025-03-05T10:50:00Z">
              <w:rPr/>
            </w:rPrChange>
          </w:rPr>
          <w:t xml:space="preserve">. The </w:t>
        </w:r>
        <w:proofErr w:type="spellStart"/>
        <w:r w:rsidRPr="00274894">
          <w:rPr>
            <w:rFonts w:ascii="Arial" w:hAnsi="Arial" w:cs="Arial"/>
            <w:rPrChange w:id="668" w:author="Benitez, Alejandro" w:date="2025-03-05T10:50:00Z">
              <w:rPr/>
            </w:rPrChange>
          </w:rPr>
          <w:t>required</w:t>
        </w:r>
        <w:proofErr w:type="spellEnd"/>
        <w:r w:rsidRPr="00274894">
          <w:rPr>
            <w:rFonts w:ascii="Arial" w:hAnsi="Arial" w:cs="Arial"/>
            <w:rPrChange w:id="669" w:author="Benitez, Alejandro" w:date="2025-03-05T10:50:00Z">
              <w:rPr/>
            </w:rPrChange>
          </w:rPr>
          <w:t xml:space="preserve"> </w:t>
        </w:r>
        <w:proofErr w:type="spellStart"/>
        <w:r w:rsidRPr="00274894">
          <w:rPr>
            <w:rFonts w:ascii="Arial" w:hAnsi="Arial" w:cs="Arial"/>
            <w:rPrChange w:id="670" w:author="Benitez, Alejandro" w:date="2025-03-05T10:50:00Z">
              <w:rPr/>
            </w:rPrChange>
          </w:rPr>
          <w:t>shipping</w:t>
        </w:r>
        <w:proofErr w:type="spellEnd"/>
        <w:r w:rsidRPr="00274894">
          <w:rPr>
            <w:rFonts w:ascii="Arial" w:hAnsi="Arial" w:cs="Arial"/>
            <w:rPrChange w:id="671" w:author="Benitez, Alejandro" w:date="2025-03-05T10:50:00Z">
              <w:rPr/>
            </w:rPrChange>
          </w:rPr>
          <w:t xml:space="preserve"> </w:t>
        </w:r>
        <w:proofErr w:type="spellStart"/>
        <w:r w:rsidRPr="00274894">
          <w:rPr>
            <w:rFonts w:ascii="Arial" w:hAnsi="Arial" w:cs="Arial"/>
            <w:rPrChange w:id="672" w:author="Benitez, Alejandro" w:date="2025-03-05T10:50:00Z">
              <w:rPr/>
            </w:rPrChange>
          </w:rPr>
          <w:t>data</w:t>
        </w:r>
        <w:proofErr w:type="spellEnd"/>
        <w:r w:rsidRPr="00274894">
          <w:rPr>
            <w:rFonts w:ascii="Arial" w:hAnsi="Arial" w:cs="Arial"/>
            <w:rPrChange w:id="673" w:author="Benitez, Alejandro" w:date="2025-03-05T10:50:00Z">
              <w:rPr/>
            </w:rPrChange>
          </w:rPr>
          <w:t xml:space="preserve"> </w:t>
        </w:r>
        <w:proofErr w:type="spellStart"/>
        <w:r w:rsidRPr="00274894">
          <w:rPr>
            <w:rFonts w:ascii="Arial" w:hAnsi="Arial" w:cs="Arial"/>
            <w:rPrChange w:id="674" w:author="Benitez, Alejandro" w:date="2025-03-05T10:50:00Z">
              <w:rPr/>
            </w:rPrChange>
          </w:rPr>
          <w:t>is</w:t>
        </w:r>
        <w:proofErr w:type="spellEnd"/>
        <w:r w:rsidRPr="00274894">
          <w:rPr>
            <w:rFonts w:ascii="Arial" w:hAnsi="Arial" w:cs="Arial"/>
            <w:rPrChange w:id="675" w:author="Benitez, Alejandro" w:date="2025-03-05T10:50:00Z">
              <w:rPr/>
            </w:rPrChange>
          </w:rPr>
          <w:t xml:space="preserve"> </w:t>
        </w:r>
        <w:proofErr w:type="spellStart"/>
        <w:r w:rsidRPr="00274894">
          <w:rPr>
            <w:rFonts w:ascii="Arial" w:hAnsi="Arial" w:cs="Arial"/>
            <w:rPrChange w:id="676" w:author="Benitez, Alejandro" w:date="2025-03-05T10:50:00Z">
              <w:rPr/>
            </w:rPrChange>
          </w:rPr>
          <w:t>then</w:t>
        </w:r>
        <w:proofErr w:type="spellEnd"/>
        <w:r w:rsidRPr="00274894">
          <w:rPr>
            <w:rFonts w:ascii="Arial" w:hAnsi="Arial" w:cs="Arial"/>
            <w:rPrChange w:id="677" w:author="Benitez, Alejandro" w:date="2025-03-05T10:50:00Z">
              <w:rPr/>
            </w:rPrChange>
          </w:rPr>
          <w:t xml:space="preserve"> </w:t>
        </w:r>
        <w:proofErr w:type="spellStart"/>
        <w:r w:rsidRPr="00274894">
          <w:rPr>
            <w:rFonts w:ascii="Arial" w:hAnsi="Arial" w:cs="Arial"/>
            <w:rPrChange w:id="678" w:author="Benitez, Alejandro" w:date="2025-03-05T10:50:00Z">
              <w:rPr/>
            </w:rPrChange>
          </w:rPr>
          <w:t>retrieved</w:t>
        </w:r>
        <w:proofErr w:type="spellEnd"/>
        <w:r w:rsidRPr="00274894">
          <w:rPr>
            <w:rFonts w:ascii="Arial" w:hAnsi="Arial" w:cs="Arial"/>
            <w:rPrChange w:id="679" w:author="Benitez, Alejandro" w:date="2025-03-05T10:50:00Z">
              <w:rPr/>
            </w:rPrChange>
          </w:rPr>
          <w:t xml:space="preserve"> </w:t>
        </w:r>
        <w:proofErr w:type="spellStart"/>
        <w:r w:rsidRPr="00274894">
          <w:rPr>
            <w:rFonts w:ascii="Arial" w:hAnsi="Arial" w:cs="Arial"/>
            <w:rPrChange w:id="680" w:author="Benitez, Alejandro" w:date="2025-03-05T10:50:00Z">
              <w:rPr/>
            </w:rPrChange>
          </w:rPr>
          <w:t>from</w:t>
        </w:r>
        <w:proofErr w:type="spellEnd"/>
        <w:r w:rsidRPr="00274894">
          <w:rPr>
            <w:rFonts w:ascii="Arial" w:hAnsi="Arial" w:cs="Arial"/>
            <w:rPrChange w:id="681" w:author="Benitez, Alejandro" w:date="2025-03-05T10:50:00Z">
              <w:rPr/>
            </w:rPrChange>
          </w:rPr>
          <w:t xml:space="preserve"> manage.ID, and </w:t>
        </w:r>
        <w:proofErr w:type="spellStart"/>
        <w:r w:rsidRPr="00274894">
          <w:rPr>
            <w:rFonts w:ascii="Arial" w:hAnsi="Arial" w:cs="Arial"/>
            <w:rPrChange w:id="682" w:author="Benitez, Alejandro" w:date="2025-03-05T10:50:00Z">
              <w:rPr/>
            </w:rPrChange>
          </w:rPr>
          <w:t>the</w:t>
        </w:r>
        <w:proofErr w:type="spellEnd"/>
        <w:r w:rsidRPr="00274894">
          <w:rPr>
            <w:rFonts w:ascii="Arial" w:hAnsi="Arial" w:cs="Arial"/>
            <w:rPrChange w:id="683" w:author="Benitez, Alejandro" w:date="2025-03-05T10:50:00Z">
              <w:rPr/>
            </w:rPrChange>
          </w:rPr>
          <w:t xml:space="preserve"> </w:t>
        </w:r>
        <w:proofErr w:type="spellStart"/>
        <w:r w:rsidRPr="00274894">
          <w:rPr>
            <w:rFonts w:ascii="Arial" w:hAnsi="Arial" w:cs="Arial"/>
            <w:rPrChange w:id="684" w:author="Benitez, Alejandro" w:date="2025-03-05T10:50:00Z">
              <w:rPr/>
            </w:rPrChange>
          </w:rPr>
          <w:t>label</w:t>
        </w:r>
        <w:proofErr w:type="spellEnd"/>
        <w:r w:rsidRPr="00274894">
          <w:rPr>
            <w:rFonts w:ascii="Arial" w:hAnsi="Arial" w:cs="Arial"/>
            <w:rPrChange w:id="685" w:author="Benitez, Alejandro" w:date="2025-03-05T10:50:00Z">
              <w:rPr/>
            </w:rPrChange>
          </w:rPr>
          <w:t xml:space="preserve"> </w:t>
        </w:r>
        <w:proofErr w:type="spellStart"/>
        <w:r w:rsidRPr="00274894">
          <w:rPr>
            <w:rFonts w:ascii="Arial" w:hAnsi="Arial" w:cs="Arial"/>
            <w:rPrChange w:id="686" w:author="Benitez, Alejandro" w:date="2025-03-05T10:50:00Z">
              <w:rPr/>
            </w:rPrChange>
          </w:rPr>
          <w:t>is</w:t>
        </w:r>
        <w:proofErr w:type="spellEnd"/>
        <w:r w:rsidRPr="00274894">
          <w:rPr>
            <w:rFonts w:ascii="Arial" w:hAnsi="Arial" w:cs="Arial"/>
            <w:rPrChange w:id="687" w:author="Benitez, Alejandro" w:date="2025-03-05T10:50:00Z">
              <w:rPr/>
            </w:rPrChange>
          </w:rPr>
          <w:t xml:space="preserve"> </w:t>
        </w:r>
        <w:proofErr w:type="spellStart"/>
        <w:r w:rsidRPr="00274894">
          <w:rPr>
            <w:rFonts w:ascii="Arial" w:hAnsi="Arial" w:cs="Arial"/>
            <w:rPrChange w:id="688" w:author="Benitez, Alejandro" w:date="2025-03-05T10:50:00Z">
              <w:rPr/>
            </w:rPrChange>
          </w:rPr>
          <w:t>applied</w:t>
        </w:r>
        <w:proofErr w:type="spellEnd"/>
        <w:r w:rsidRPr="00274894">
          <w:rPr>
            <w:rFonts w:ascii="Arial" w:hAnsi="Arial" w:cs="Arial"/>
            <w:rPrChange w:id="689" w:author="Benitez, Alejandro" w:date="2025-03-05T10:50:00Z">
              <w:rPr/>
            </w:rPrChange>
          </w:rPr>
          <w:t xml:space="preserve"> </w:t>
        </w:r>
        <w:proofErr w:type="spellStart"/>
        <w:r w:rsidRPr="00274894">
          <w:rPr>
            <w:rFonts w:ascii="Arial" w:hAnsi="Arial" w:cs="Arial"/>
            <w:rPrChange w:id="690" w:author="Benitez, Alejandro" w:date="2025-03-05T10:50:00Z">
              <w:rPr/>
            </w:rPrChange>
          </w:rPr>
          <w:t>from</w:t>
        </w:r>
        <w:proofErr w:type="spellEnd"/>
        <w:r w:rsidRPr="00274894">
          <w:rPr>
            <w:rFonts w:ascii="Arial" w:hAnsi="Arial" w:cs="Arial"/>
            <w:rPrChange w:id="691" w:author="Benitez, Alejandro" w:date="2025-03-05T10:50:00Z">
              <w:rPr/>
            </w:rPrChange>
          </w:rPr>
          <w:t xml:space="preserve"> </w:t>
        </w:r>
        <w:proofErr w:type="spellStart"/>
        <w:r w:rsidRPr="00274894">
          <w:rPr>
            <w:rFonts w:ascii="Arial" w:hAnsi="Arial" w:cs="Arial"/>
            <w:rPrChange w:id="692" w:author="Benitez, Alejandro" w:date="2025-03-05T10:50:00Z">
              <w:rPr/>
            </w:rPrChange>
          </w:rPr>
          <w:t>above</w:t>
        </w:r>
        <w:proofErr w:type="spellEnd"/>
        <w:r w:rsidRPr="00274894">
          <w:rPr>
            <w:rFonts w:ascii="Arial" w:hAnsi="Arial" w:cs="Arial"/>
            <w:rPrChange w:id="693" w:author="Benitez, Alejandro" w:date="2025-03-05T10:50:00Z">
              <w:rPr/>
            </w:rPrChange>
          </w:rPr>
          <w:t xml:space="preserve"> </w:t>
        </w:r>
        <w:proofErr w:type="spellStart"/>
        <w:r w:rsidRPr="00274894">
          <w:rPr>
            <w:rFonts w:ascii="Arial" w:hAnsi="Arial" w:cs="Arial"/>
            <w:rPrChange w:id="694" w:author="Benitez, Alejandro" w:date="2025-03-05T10:50:00Z">
              <w:rPr/>
            </w:rPrChange>
          </w:rPr>
          <w:t>using</w:t>
        </w:r>
        <w:proofErr w:type="spellEnd"/>
        <w:r w:rsidRPr="00274894">
          <w:rPr>
            <w:rFonts w:ascii="Arial" w:hAnsi="Arial" w:cs="Arial"/>
            <w:rPrChange w:id="695" w:author="Benitez, Alejandro" w:date="2025-03-05T10:50:00Z">
              <w:rPr/>
            </w:rPrChange>
          </w:rPr>
          <w:t xml:space="preserve"> a </w:t>
        </w:r>
        <w:proofErr w:type="spellStart"/>
        <w:r w:rsidRPr="00274894">
          <w:rPr>
            <w:rFonts w:ascii="Arial" w:hAnsi="Arial" w:cs="Arial"/>
            <w:rPrChange w:id="696" w:author="Benitez, Alejandro" w:date="2025-03-05T10:50:00Z">
              <w:rPr/>
            </w:rPrChange>
          </w:rPr>
          <w:t>servo-controlled</w:t>
        </w:r>
        <w:proofErr w:type="spellEnd"/>
        <w:r w:rsidRPr="00274894">
          <w:rPr>
            <w:rFonts w:ascii="Arial" w:hAnsi="Arial" w:cs="Arial"/>
            <w:rPrChange w:id="697" w:author="Benitez, Alejandro" w:date="2025-03-05T10:50:00Z">
              <w:rPr/>
            </w:rPrChange>
          </w:rPr>
          <w:t xml:space="preserve"> </w:t>
        </w:r>
        <w:proofErr w:type="spellStart"/>
        <w:r w:rsidRPr="00274894">
          <w:rPr>
            <w:rFonts w:ascii="Arial" w:hAnsi="Arial" w:cs="Arial"/>
            <w:rPrChange w:id="698" w:author="Benitez, Alejandro" w:date="2025-03-05T10:50:00Z">
              <w:rPr/>
            </w:rPrChange>
          </w:rPr>
          <w:t>applicator</w:t>
        </w:r>
        <w:proofErr w:type="spellEnd"/>
        <w:r w:rsidRPr="00274894">
          <w:rPr>
            <w:rFonts w:ascii="Arial" w:hAnsi="Arial" w:cs="Arial"/>
            <w:rPrChange w:id="699" w:author="Benitez, Alejandro" w:date="2025-03-05T10:50:00Z">
              <w:rPr/>
            </w:rPrChange>
          </w:rPr>
          <w:t xml:space="preserve">, </w:t>
        </w:r>
        <w:proofErr w:type="spellStart"/>
        <w:r w:rsidRPr="00274894">
          <w:rPr>
            <w:rFonts w:ascii="Arial" w:hAnsi="Arial" w:cs="Arial"/>
            <w:rPrChange w:id="700" w:author="Benitez, Alejandro" w:date="2025-03-05T10:50:00Z">
              <w:rPr/>
            </w:rPrChange>
          </w:rPr>
          <w:t>adjusting</w:t>
        </w:r>
        <w:proofErr w:type="spellEnd"/>
        <w:r w:rsidRPr="00274894">
          <w:rPr>
            <w:rFonts w:ascii="Arial" w:hAnsi="Arial" w:cs="Arial"/>
            <w:rPrChange w:id="701" w:author="Benitez, Alejandro" w:date="2025-03-05T10:50:00Z">
              <w:rPr/>
            </w:rPrChange>
          </w:rPr>
          <w:t xml:space="preserve"> </w:t>
        </w:r>
        <w:proofErr w:type="spellStart"/>
        <w:r w:rsidRPr="00274894">
          <w:rPr>
            <w:rFonts w:ascii="Arial" w:hAnsi="Arial" w:cs="Arial"/>
            <w:rPrChange w:id="702" w:author="Benitez, Alejandro" w:date="2025-03-05T10:50:00Z">
              <w:rPr/>
            </w:rPrChange>
          </w:rPr>
          <w:t>for</w:t>
        </w:r>
        <w:proofErr w:type="spellEnd"/>
        <w:r w:rsidRPr="00274894">
          <w:rPr>
            <w:rFonts w:ascii="Arial" w:hAnsi="Arial" w:cs="Arial"/>
            <w:rPrChange w:id="703" w:author="Benitez, Alejandro" w:date="2025-03-05T10:50:00Z">
              <w:rPr/>
            </w:rPrChange>
          </w:rPr>
          <w:t xml:space="preserve"> </w:t>
        </w:r>
        <w:proofErr w:type="spellStart"/>
        <w:r w:rsidRPr="00274894">
          <w:rPr>
            <w:rFonts w:ascii="Arial" w:hAnsi="Arial" w:cs="Arial"/>
            <w:rPrChange w:id="704" w:author="Benitez, Alejandro" w:date="2025-03-05T10:50:00Z">
              <w:rPr/>
            </w:rPrChange>
          </w:rPr>
          <w:t>the</w:t>
        </w:r>
        <w:proofErr w:type="spellEnd"/>
        <w:r w:rsidRPr="00274894">
          <w:rPr>
            <w:rFonts w:ascii="Arial" w:hAnsi="Arial" w:cs="Arial"/>
            <w:rPrChange w:id="705" w:author="Benitez, Alejandro" w:date="2025-03-05T10:50:00Z">
              <w:rPr/>
            </w:rPrChange>
          </w:rPr>
          <w:t xml:space="preserve"> </w:t>
        </w:r>
        <w:proofErr w:type="spellStart"/>
        <w:r w:rsidRPr="00274894">
          <w:rPr>
            <w:rFonts w:ascii="Arial" w:hAnsi="Arial" w:cs="Arial"/>
            <w:rPrChange w:id="706" w:author="Benitez, Alejandro" w:date="2025-03-05T10:50:00Z">
              <w:rPr/>
            </w:rPrChange>
          </w:rPr>
          <w:t>detected</w:t>
        </w:r>
        <w:proofErr w:type="spellEnd"/>
        <w:r w:rsidRPr="00274894">
          <w:rPr>
            <w:rFonts w:ascii="Arial" w:hAnsi="Arial" w:cs="Arial"/>
            <w:rPrChange w:id="707" w:author="Benitez, Alejandro" w:date="2025-03-05T10:50:00Z">
              <w:rPr/>
            </w:rPrChange>
          </w:rPr>
          <w:t xml:space="preserve"> </w:t>
        </w:r>
        <w:proofErr w:type="spellStart"/>
        <w:r w:rsidRPr="00274894">
          <w:rPr>
            <w:rFonts w:ascii="Arial" w:hAnsi="Arial" w:cs="Arial"/>
            <w:rPrChange w:id="708" w:author="Benitez, Alejandro" w:date="2025-03-05T10:50:00Z">
              <w:rPr/>
            </w:rPrChange>
          </w:rPr>
          <w:t>carton</w:t>
        </w:r>
        <w:proofErr w:type="spellEnd"/>
        <w:r w:rsidRPr="00274894">
          <w:rPr>
            <w:rFonts w:ascii="Arial" w:hAnsi="Arial" w:cs="Arial"/>
            <w:rPrChange w:id="709" w:author="Benitez, Alejandro" w:date="2025-03-05T10:50:00Z">
              <w:rPr/>
            </w:rPrChange>
          </w:rPr>
          <w:t xml:space="preserve"> </w:t>
        </w:r>
        <w:proofErr w:type="spellStart"/>
        <w:r w:rsidRPr="00274894">
          <w:rPr>
            <w:rFonts w:ascii="Arial" w:hAnsi="Arial" w:cs="Arial"/>
            <w:rPrChange w:id="710" w:author="Benitez, Alejandro" w:date="2025-03-05T10:50:00Z">
              <w:rPr/>
            </w:rPrChange>
          </w:rPr>
          <w:t>height</w:t>
        </w:r>
        <w:proofErr w:type="spellEnd"/>
        <w:r w:rsidRPr="00274894">
          <w:rPr>
            <w:rFonts w:ascii="Arial" w:hAnsi="Arial" w:cs="Arial"/>
            <w:rPrChange w:id="711" w:author="Benitez, Alejandro" w:date="2025-03-05T10:50:00Z">
              <w:rPr/>
            </w:rPrChange>
          </w:rPr>
          <w:t xml:space="preserve">. </w:t>
        </w:r>
        <w:proofErr w:type="spellStart"/>
        <w:r w:rsidRPr="00274894">
          <w:rPr>
            <w:rFonts w:ascii="Arial" w:hAnsi="Arial" w:cs="Arial"/>
            <w:rPrChange w:id="712" w:author="Benitez, Alejandro" w:date="2025-03-05T10:50:00Z">
              <w:rPr/>
            </w:rPrChange>
          </w:rPr>
          <w:t>Thanks</w:t>
        </w:r>
        <w:proofErr w:type="spellEnd"/>
        <w:r w:rsidRPr="00274894">
          <w:rPr>
            <w:rFonts w:ascii="Arial" w:hAnsi="Arial" w:cs="Arial"/>
            <w:rPrChange w:id="713" w:author="Benitez, Alejandro" w:date="2025-03-05T10:50:00Z">
              <w:rPr/>
            </w:rPrChange>
          </w:rPr>
          <w:t xml:space="preserve"> </w:t>
        </w:r>
        <w:proofErr w:type="spellStart"/>
        <w:r w:rsidRPr="00274894">
          <w:rPr>
            <w:rFonts w:ascii="Arial" w:hAnsi="Arial" w:cs="Arial"/>
            <w:rPrChange w:id="714" w:author="Benitez, Alejandro" w:date="2025-03-05T10:50:00Z">
              <w:rPr/>
            </w:rPrChange>
          </w:rPr>
          <w:t>to</w:t>
        </w:r>
        <w:proofErr w:type="spellEnd"/>
        <w:r w:rsidRPr="00274894">
          <w:rPr>
            <w:rFonts w:ascii="Arial" w:hAnsi="Arial" w:cs="Arial"/>
            <w:rPrChange w:id="715" w:author="Benitez, Alejandro" w:date="2025-03-05T10:50:00Z">
              <w:rPr/>
            </w:rPrChange>
          </w:rPr>
          <w:t xml:space="preserve"> </w:t>
        </w:r>
        <w:proofErr w:type="spellStart"/>
        <w:r w:rsidRPr="00274894">
          <w:rPr>
            <w:rFonts w:ascii="Arial" w:hAnsi="Arial" w:cs="Arial"/>
            <w:rPrChange w:id="716" w:author="Benitez, Alejandro" w:date="2025-03-05T10:50:00Z">
              <w:rPr/>
            </w:rPrChange>
          </w:rPr>
          <w:t>its</w:t>
        </w:r>
        <w:proofErr w:type="spellEnd"/>
        <w:r w:rsidRPr="00274894">
          <w:rPr>
            <w:rFonts w:ascii="Arial" w:hAnsi="Arial" w:cs="Arial"/>
            <w:rPrChange w:id="717" w:author="Benitez, Alejandro" w:date="2025-03-05T10:50:00Z">
              <w:rPr/>
            </w:rPrChange>
          </w:rPr>
          <w:t xml:space="preserve"> </w:t>
        </w:r>
        <w:proofErr w:type="spellStart"/>
        <w:r w:rsidRPr="00274894">
          <w:rPr>
            <w:rFonts w:ascii="Arial" w:hAnsi="Arial" w:cs="Arial"/>
            <w:rPrChange w:id="718" w:author="Benitez, Alejandro" w:date="2025-03-05T10:50:00Z">
              <w:rPr/>
            </w:rPrChange>
          </w:rPr>
          <w:t>seamless</w:t>
        </w:r>
        <w:proofErr w:type="spellEnd"/>
        <w:r w:rsidRPr="00274894">
          <w:rPr>
            <w:rFonts w:ascii="Arial" w:hAnsi="Arial" w:cs="Arial"/>
            <w:rPrChange w:id="719" w:author="Benitez, Alejandro" w:date="2025-03-05T10:50:00Z">
              <w:rPr/>
            </w:rPrChange>
          </w:rPr>
          <w:t xml:space="preserve"> </w:t>
        </w:r>
        <w:proofErr w:type="spellStart"/>
        <w:r w:rsidRPr="00274894">
          <w:rPr>
            <w:rFonts w:ascii="Arial" w:hAnsi="Arial" w:cs="Arial"/>
            <w:rPrChange w:id="720" w:author="Benitez, Alejandro" w:date="2025-03-05T10:50:00Z">
              <w:rPr/>
            </w:rPrChange>
          </w:rPr>
          <w:t>integration</w:t>
        </w:r>
        <w:proofErr w:type="spellEnd"/>
        <w:r w:rsidRPr="00274894">
          <w:rPr>
            <w:rFonts w:ascii="Arial" w:hAnsi="Arial" w:cs="Arial"/>
            <w:rPrChange w:id="721" w:author="Benitez, Alejandro" w:date="2025-03-05T10:50:00Z">
              <w:rPr/>
            </w:rPrChange>
          </w:rPr>
          <w:t xml:space="preserve"> and </w:t>
        </w:r>
        <w:proofErr w:type="spellStart"/>
        <w:r w:rsidRPr="00274894">
          <w:rPr>
            <w:rFonts w:ascii="Arial" w:hAnsi="Arial" w:cs="Arial"/>
            <w:rPrChange w:id="722" w:author="Benitez, Alejandro" w:date="2025-03-05T10:50:00Z">
              <w:rPr/>
            </w:rPrChange>
          </w:rPr>
          <w:t>servo-driven</w:t>
        </w:r>
        <w:proofErr w:type="spellEnd"/>
        <w:r w:rsidRPr="00274894">
          <w:rPr>
            <w:rFonts w:ascii="Arial" w:hAnsi="Arial" w:cs="Arial"/>
            <w:rPrChange w:id="723" w:author="Benitez, Alejandro" w:date="2025-03-05T10:50:00Z">
              <w:rPr/>
            </w:rPrChange>
          </w:rPr>
          <w:t xml:space="preserve"> </w:t>
        </w:r>
        <w:proofErr w:type="spellStart"/>
        <w:r w:rsidRPr="00274894">
          <w:rPr>
            <w:rFonts w:ascii="Arial" w:hAnsi="Arial" w:cs="Arial"/>
            <w:rPrChange w:id="724" w:author="Benitez, Alejandro" w:date="2025-03-05T10:50:00Z">
              <w:rPr/>
            </w:rPrChange>
          </w:rPr>
          <w:t>application</w:t>
        </w:r>
        <w:proofErr w:type="spellEnd"/>
        <w:r w:rsidRPr="00274894">
          <w:rPr>
            <w:rFonts w:ascii="Arial" w:hAnsi="Arial" w:cs="Arial"/>
            <w:rPrChange w:id="725" w:author="Benitez, Alejandro" w:date="2025-03-05T10:50:00Z">
              <w:rPr/>
            </w:rPrChange>
          </w:rPr>
          <w:t xml:space="preserve"> </w:t>
        </w:r>
        <w:proofErr w:type="spellStart"/>
        <w:r w:rsidRPr="00274894">
          <w:rPr>
            <w:rFonts w:ascii="Arial" w:hAnsi="Arial" w:cs="Arial"/>
            <w:rPrChange w:id="726" w:author="Benitez, Alejandro" w:date="2025-03-05T10:50:00Z">
              <w:rPr/>
            </w:rPrChange>
          </w:rPr>
          <w:t>technology</w:t>
        </w:r>
        <w:proofErr w:type="spellEnd"/>
        <w:r w:rsidRPr="00274894">
          <w:rPr>
            <w:rFonts w:ascii="Arial" w:hAnsi="Arial" w:cs="Arial"/>
            <w:rPrChange w:id="727" w:author="Benitez, Alejandro" w:date="2025-03-05T10:50:00Z">
              <w:rPr/>
            </w:rPrChange>
          </w:rPr>
          <w:t xml:space="preserve">, </w:t>
        </w:r>
        <w:proofErr w:type="spellStart"/>
        <w:r w:rsidRPr="00274894">
          <w:rPr>
            <w:rFonts w:ascii="Arial" w:hAnsi="Arial" w:cs="Arial"/>
            <w:rPrChange w:id="728" w:author="Benitez, Alejandro" w:date="2025-03-05T10:50:00Z">
              <w:rPr/>
            </w:rPrChange>
          </w:rPr>
          <w:t>the</w:t>
        </w:r>
        <w:proofErr w:type="spellEnd"/>
        <w:r w:rsidRPr="00274894">
          <w:rPr>
            <w:rFonts w:ascii="Arial" w:hAnsi="Arial" w:cs="Arial"/>
            <w:rPrChange w:id="729" w:author="Benitez, Alejandro" w:date="2025-03-05T10:50:00Z">
              <w:rPr/>
            </w:rPrChange>
          </w:rPr>
          <w:t xml:space="preserve"> </w:t>
        </w:r>
        <w:proofErr w:type="spellStart"/>
        <w:r w:rsidRPr="00274894">
          <w:rPr>
            <w:rFonts w:ascii="Arial" w:hAnsi="Arial" w:cs="Arial"/>
            <w:rPrChange w:id="730" w:author="Benitez, Alejandro" w:date="2025-03-05T10:50:00Z">
              <w:rPr/>
            </w:rPrChange>
          </w:rPr>
          <w:t>Logomatic</w:t>
        </w:r>
        <w:proofErr w:type="spellEnd"/>
        <w:r w:rsidRPr="00274894">
          <w:rPr>
            <w:rFonts w:ascii="Arial" w:hAnsi="Arial" w:cs="Arial"/>
            <w:rPrChange w:id="731" w:author="Benitez, Alejandro" w:date="2025-03-05T10:50:00Z">
              <w:rPr/>
            </w:rPrChange>
          </w:rPr>
          <w:t xml:space="preserve"> 510 TBH </w:t>
        </w:r>
        <w:proofErr w:type="spellStart"/>
        <w:r w:rsidRPr="00274894">
          <w:rPr>
            <w:rFonts w:ascii="Arial" w:hAnsi="Arial" w:cs="Arial"/>
            <w:rPrChange w:id="732" w:author="Benitez, Alejandro" w:date="2025-03-05T10:50:00Z">
              <w:rPr/>
            </w:rPrChange>
          </w:rPr>
          <w:t>achieves</w:t>
        </w:r>
        <w:proofErr w:type="spellEnd"/>
        <w:r w:rsidRPr="00274894">
          <w:rPr>
            <w:rFonts w:ascii="Arial" w:hAnsi="Arial" w:cs="Arial"/>
            <w:rPrChange w:id="733" w:author="Benitez, Alejandro" w:date="2025-03-05T10:50:00Z">
              <w:rPr/>
            </w:rPrChange>
          </w:rPr>
          <w:t xml:space="preserve"> high </w:t>
        </w:r>
      </w:ins>
      <w:proofErr w:type="spellStart"/>
      <w:ins w:id="734" w:author="Benitez, Alejandro" w:date="2025-03-05T10:56:00Z">
        <w:r w:rsidR="008B2E2E">
          <w:rPr>
            <w:rFonts w:ascii="Arial" w:hAnsi="Arial" w:cs="Arial"/>
          </w:rPr>
          <w:t>labeling</w:t>
        </w:r>
      </w:ins>
      <w:proofErr w:type="spellEnd"/>
      <w:ins w:id="735" w:author="Benitez, Alejandro" w:date="2025-03-05T10:50:00Z">
        <w:r w:rsidRPr="00274894">
          <w:rPr>
            <w:rFonts w:ascii="Arial" w:hAnsi="Arial" w:cs="Arial"/>
            <w:rPrChange w:id="736" w:author="Benitez, Alejandro" w:date="2025-03-05T10:50:00Z">
              <w:rPr/>
            </w:rPrChange>
          </w:rPr>
          <w:t xml:space="preserve"> </w:t>
        </w:r>
        <w:proofErr w:type="spellStart"/>
        <w:r w:rsidRPr="00274894">
          <w:rPr>
            <w:rFonts w:ascii="Arial" w:hAnsi="Arial" w:cs="Arial"/>
            <w:rPrChange w:id="737" w:author="Benitez, Alejandro" w:date="2025-03-05T10:50:00Z">
              <w:rPr/>
            </w:rPrChange>
          </w:rPr>
          <w:t>speeds</w:t>
        </w:r>
        <w:proofErr w:type="spellEnd"/>
        <w:r w:rsidRPr="00274894">
          <w:rPr>
            <w:rFonts w:ascii="Arial" w:hAnsi="Arial" w:cs="Arial"/>
            <w:rPrChange w:id="738" w:author="Benitez, Alejandro" w:date="2025-03-05T10:50:00Z">
              <w:rPr/>
            </w:rPrChange>
          </w:rPr>
          <w:t xml:space="preserve"> and </w:t>
        </w:r>
        <w:proofErr w:type="spellStart"/>
        <w:r w:rsidRPr="00274894">
          <w:rPr>
            <w:rFonts w:ascii="Arial" w:hAnsi="Arial" w:cs="Arial"/>
            <w:rPrChange w:id="739" w:author="Benitez, Alejandro" w:date="2025-03-05T10:50:00Z">
              <w:rPr/>
            </w:rPrChange>
          </w:rPr>
          <w:t>throughput</w:t>
        </w:r>
        <w:proofErr w:type="spellEnd"/>
        <w:r w:rsidRPr="00274894">
          <w:rPr>
            <w:rFonts w:ascii="Arial" w:hAnsi="Arial" w:cs="Arial"/>
            <w:rPrChange w:id="740" w:author="Benitez, Alejandro" w:date="2025-03-05T10:50:00Z">
              <w:rPr/>
            </w:rPrChange>
          </w:rPr>
          <w:t xml:space="preserve"> </w:t>
        </w:r>
        <w:proofErr w:type="spellStart"/>
        <w:r w:rsidRPr="00274894">
          <w:rPr>
            <w:rFonts w:ascii="Arial" w:hAnsi="Arial" w:cs="Arial"/>
            <w:rPrChange w:id="741" w:author="Benitez, Alejandro" w:date="2025-03-05T10:50:00Z">
              <w:rPr/>
            </w:rPrChange>
          </w:rPr>
          <w:t>rates</w:t>
        </w:r>
        <w:proofErr w:type="spellEnd"/>
        <w:r w:rsidRPr="00274894">
          <w:rPr>
            <w:rFonts w:ascii="Arial" w:hAnsi="Arial" w:cs="Arial"/>
            <w:rPrChange w:id="742" w:author="Benitez, Alejandro" w:date="2025-03-05T10:50:00Z">
              <w:rPr/>
            </w:rPrChange>
          </w:rPr>
          <w:t>.</w:t>
        </w:r>
      </w:ins>
    </w:p>
    <w:p w14:paraId="67B936CF" w14:textId="4A0645B9" w:rsidR="00274894" w:rsidRPr="00274894" w:rsidRDefault="00274894" w:rsidP="00274894">
      <w:pPr>
        <w:pStyle w:val="StandardWeb"/>
        <w:rPr>
          <w:ins w:id="743" w:author="Benitez, Alejandro" w:date="2025-03-05T10:50:00Z"/>
          <w:rFonts w:ascii="Arial" w:hAnsi="Arial" w:cs="Arial"/>
          <w:rPrChange w:id="744" w:author="Benitez, Alejandro" w:date="2025-03-05T10:50:00Z">
            <w:rPr>
              <w:ins w:id="745" w:author="Benitez, Alejandro" w:date="2025-03-05T10:50:00Z"/>
            </w:rPr>
          </w:rPrChange>
        </w:rPr>
      </w:pPr>
      <w:ins w:id="746" w:author="Benitez, Alejandro" w:date="2025-03-05T10:50:00Z">
        <w:r w:rsidRPr="00274894">
          <w:rPr>
            <w:rFonts w:ascii="Arial" w:hAnsi="Arial" w:cs="Arial"/>
            <w:rPrChange w:id="747" w:author="Benitez, Alejandro" w:date="2025-03-05T10:50:00Z">
              <w:rPr/>
            </w:rPrChange>
          </w:rPr>
          <w:t xml:space="preserve">In </w:t>
        </w:r>
        <w:proofErr w:type="spellStart"/>
        <w:r w:rsidRPr="00274894">
          <w:rPr>
            <w:rFonts w:ascii="Arial" w:hAnsi="Arial" w:cs="Arial"/>
            <w:rPrChange w:id="748" w:author="Benitez, Alejandro" w:date="2025-03-05T10:50:00Z">
              <w:rPr/>
            </w:rPrChange>
          </w:rPr>
          <w:t>the</w:t>
        </w:r>
        <w:proofErr w:type="spellEnd"/>
        <w:r w:rsidRPr="00274894">
          <w:rPr>
            <w:rFonts w:ascii="Arial" w:hAnsi="Arial" w:cs="Arial"/>
            <w:rPrChange w:id="749" w:author="Benitez, Alejandro" w:date="2025-03-05T10:50:00Z">
              <w:rPr/>
            </w:rPrChange>
          </w:rPr>
          <w:t xml:space="preserve"> </w:t>
        </w:r>
        <w:proofErr w:type="spellStart"/>
        <w:r w:rsidRPr="00274894">
          <w:rPr>
            <w:rFonts w:ascii="Arial" w:hAnsi="Arial" w:cs="Arial"/>
            <w:rPrChange w:id="750" w:author="Benitez, Alejandro" w:date="2025-03-05T10:50:00Z">
              <w:rPr/>
            </w:rPrChange>
          </w:rPr>
          <w:t>second</w:t>
        </w:r>
        <w:proofErr w:type="spellEnd"/>
        <w:r w:rsidRPr="00274894">
          <w:rPr>
            <w:rFonts w:ascii="Arial" w:hAnsi="Arial" w:cs="Arial"/>
            <w:rPrChange w:id="751" w:author="Benitez, Alejandro" w:date="2025-03-05T10:50:00Z">
              <w:rPr/>
            </w:rPrChange>
          </w:rPr>
          <w:t xml:space="preserve"> </w:t>
        </w:r>
        <w:proofErr w:type="spellStart"/>
        <w:r w:rsidRPr="00274894">
          <w:rPr>
            <w:rFonts w:ascii="Arial" w:hAnsi="Arial" w:cs="Arial"/>
            <w:rPrChange w:id="752" w:author="Benitez, Alejandro" w:date="2025-03-05T10:50:00Z">
              <w:rPr/>
            </w:rPrChange>
          </w:rPr>
          <w:t>scenario</w:t>
        </w:r>
        <w:proofErr w:type="spellEnd"/>
        <w:r w:rsidRPr="00274894">
          <w:rPr>
            <w:rFonts w:ascii="Arial" w:hAnsi="Arial" w:cs="Arial"/>
            <w:rPrChange w:id="753" w:author="Benitez, Alejandro" w:date="2025-03-05T10:50:00Z">
              <w:rPr/>
            </w:rPrChange>
          </w:rPr>
          <w:t xml:space="preserve">, </w:t>
        </w:r>
        <w:proofErr w:type="spellStart"/>
        <w:r w:rsidRPr="00274894">
          <w:rPr>
            <w:rFonts w:ascii="Arial" w:hAnsi="Arial" w:cs="Arial"/>
            <w:rPrChange w:id="754" w:author="Benitez, Alejandro" w:date="2025-03-05T10:50:00Z">
              <w:rPr/>
            </w:rPrChange>
          </w:rPr>
          <w:t>the</w:t>
        </w:r>
        <w:proofErr w:type="spellEnd"/>
        <w:r w:rsidRPr="00274894">
          <w:rPr>
            <w:rFonts w:ascii="Arial" w:hAnsi="Arial" w:cs="Arial"/>
            <w:rPrChange w:id="755" w:author="Benitez, Alejandro" w:date="2025-03-05T10:50:00Z">
              <w:rPr/>
            </w:rPrChange>
          </w:rPr>
          <w:t xml:space="preserve"> </w:t>
        </w:r>
        <w:proofErr w:type="spellStart"/>
        <w:r w:rsidRPr="00274894">
          <w:rPr>
            <w:rFonts w:ascii="Arial" w:hAnsi="Arial" w:cs="Arial"/>
            <w:rPrChange w:id="756" w:author="Benitez, Alejandro" w:date="2025-03-05T10:50:00Z">
              <w:rPr/>
            </w:rPrChange>
          </w:rPr>
          <w:t>Logomatic</w:t>
        </w:r>
        <w:proofErr w:type="spellEnd"/>
        <w:r w:rsidRPr="00274894">
          <w:rPr>
            <w:rFonts w:ascii="Arial" w:hAnsi="Arial" w:cs="Arial"/>
            <w:rPrChange w:id="757" w:author="Benitez, Alejandro" w:date="2025-03-05T10:50:00Z">
              <w:rPr/>
            </w:rPrChange>
          </w:rPr>
          <w:t xml:space="preserve"> 410 </w:t>
        </w:r>
        <w:proofErr w:type="spellStart"/>
        <w:r w:rsidRPr="00274894">
          <w:rPr>
            <w:rFonts w:ascii="Arial" w:hAnsi="Arial" w:cs="Arial"/>
            <w:rPrChange w:id="758" w:author="Benitez, Alejandro" w:date="2025-03-05T10:50:00Z">
              <w:rPr/>
            </w:rPrChange>
          </w:rPr>
          <w:t>Linerless</w:t>
        </w:r>
        <w:proofErr w:type="spellEnd"/>
        <w:r w:rsidRPr="00274894">
          <w:rPr>
            <w:rFonts w:ascii="Arial" w:hAnsi="Arial" w:cs="Arial"/>
            <w:rPrChange w:id="759" w:author="Benitez, Alejandro" w:date="2025-03-05T10:50:00Z">
              <w:rPr/>
            </w:rPrChange>
          </w:rPr>
          <w:t xml:space="preserve"> </w:t>
        </w:r>
        <w:proofErr w:type="spellStart"/>
        <w:r w:rsidRPr="00274894">
          <w:rPr>
            <w:rFonts w:ascii="Arial" w:hAnsi="Arial" w:cs="Arial"/>
            <w:rPrChange w:id="760" w:author="Benitez, Alejandro" w:date="2025-03-05T10:50:00Z">
              <w:rPr/>
            </w:rPrChange>
          </w:rPr>
          <w:t>system</w:t>
        </w:r>
        <w:proofErr w:type="spellEnd"/>
        <w:r w:rsidRPr="00274894">
          <w:rPr>
            <w:rFonts w:ascii="Arial" w:hAnsi="Arial" w:cs="Arial"/>
            <w:rPrChange w:id="761" w:author="Benitez, Alejandro" w:date="2025-03-05T10:50:00Z">
              <w:rPr/>
            </w:rPrChange>
          </w:rPr>
          <w:t xml:space="preserve"> </w:t>
        </w:r>
        <w:proofErr w:type="spellStart"/>
        <w:r w:rsidRPr="00274894">
          <w:rPr>
            <w:rFonts w:ascii="Arial" w:hAnsi="Arial" w:cs="Arial"/>
            <w:rPrChange w:id="762" w:author="Benitez, Alejandro" w:date="2025-03-05T10:50:00Z">
              <w:rPr/>
            </w:rPrChange>
          </w:rPr>
          <w:t>automatically</w:t>
        </w:r>
        <w:proofErr w:type="spellEnd"/>
        <w:r w:rsidRPr="00274894">
          <w:rPr>
            <w:rFonts w:ascii="Arial" w:hAnsi="Arial" w:cs="Arial"/>
            <w:rPrChange w:id="763" w:author="Benitez, Alejandro" w:date="2025-03-05T10:50:00Z">
              <w:rPr/>
            </w:rPrChange>
          </w:rPr>
          <w:t xml:space="preserve"> </w:t>
        </w:r>
        <w:proofErr w:type="spellStart"/>
        <w:r w:rsidRPr="00274894">
          <w:rPr>
            <w:rFonts w:ascii="Arial" w:hAnsi="Arial" w:cs="Arial"/>
            <w:rPrChange w:id="764" w:author="Benitez, Alejandro" w:date="2025-03-05T10:50:00Z">
              <w:rPr/>
            </w:rPrChange>
          </w:rPr>
          <w:t>generates</w:t>
        </w:r>
        <w:proofErr w:type="spellEnd"/>
        <w:r w:rsidRPr="00274894">
          <w:rPr>
            <w:rFonts w:ascii="Arial" w:hAnsi="Arial" w:cs="Arial"/>
            <w:rPrChange w:id="765" w:author="Benitez, Alejandro" w:date="2025-03-05T10:50:00Z">
              <w:rPr/>
            </w:rPrChange>
          </w:rPr>
          <w:t xml:space="preserve"> a 50 mm x 105 mm ID </w:t>
        </w:r>
        <w:proofErr w:type="spellStart"/>
        <w:r w:rsidRPr="00274894">
          <w:rPr>
            <w:rFonts w:ascii="Arial" w:hAnsi="Arial" w:cs="Arial"/>
            <w:rPrChange w:id="766" w:author="Benitez, Alejandro" w:date="2025-03-05T10:50:00Z">
              <w:rPr/>
            </w:rPrChange>
          </w:rPr>
          <w:t>label</w:t>
        </w:r>
        <w:proofErr w:type="spellEnd"/>
        <w:r w:rsidRPr="00274894">
          <w:rPr>
            <w:rFonts w:ascii="Arial" w:hAnsi="Arial" w:cs="Arial"/>
            <w:rPrChange w:id="767" w:author="Benitez, Alejandro" w:date="2025-03-05T10:50:00Z">
              <w:rPr/>
            </w:rPrChange>
          </w:rPr>
          <w:t xml:space="preserve"> and </w:t>
        </w:r>
        <w:proofErr w:type="spellStart"/>
        <w:r w:rsidRPr="00274894">
          <w:rPr>
            <w:rFonts w:ascii="Arial" w:hAnsi="Arial" w:cs="Arial"/>
            <w:rPrChange w:id="768" w:author="Benitez, Alejandro" w:date="2025-03-05T10:50:00Z">
              <w:rPr/>
            </w:rPrChange>
          </w:rPr>
          <w:t>applies</w:t>
        </w:r>
        <w:proofErr w:type="spellEnd"/>
        <w:r w:rsidRPr="00274894">
          <w:rPr>
            <w:rFonts w:ascii="Arial" w:hAnsi="Arial" w:cs="Arial"/>
            <w:rPrChange w:id="769" w:author="Benitez, Alejandro" w:date="2025-03-05T10:50:00Z">
              <w:rPr/>
            </w:rPrChange>
          </w:rPr>
          <w:t xml:space="preserve"> </w:t>
        </w:r>
        <w:proofErr w:type="spellStart"/>
        <w:r w:rsidRPr="00274894">
          <w:rPr>
            <w:rFonts w:ascii="Arial" w:hAnsi="Arial" w:cs="Arial"/>
            <w:rPrChange w:id="770" w:author="Benitez, Alejandro" w:date="2025-03-05T10:50:00Z">
              <w:rPr/>
            </w:rPrChange>
          </w:rPr>
          <w:t>it</w:t>
        </w:r>
        <w:proofErr w:type="spellEnd"/>
        <w:r w:rsidRPr="00274894">
          <w:rPr>
            <w:rFonts w:ascii="Arial" w:hAnsi="Arial" w:cs="Arial"/>
            <w:rPrChange w:id="771" w:author="Benitez, Alejandro" w:date="2025-03-05T10:50:00Z">
              <w:rPr/>
            </w:rPrChange>
          </w:rPr>
          <w:t xml:space="preserve"> </w:t>
        </w:r>
        <w:proofErr w:type="spellStart"/>
        <w:r w:rsidRPr="00274894">
          <w:rPr>
            <w:rFonts w:ascii="Arial" w:hAnsi="Arial" w:cs="Arial"/>
            <w:rPrChange w:id="772" w:author="Benitez, Alejandro" w:date="2025-03-05T10:50:00Z">
              <w:rPr/>
            </w:rPrChange>
          </w:rPr>
          <w:t>to</w:t>
        </w:r>
        <w:proofErr w:type="spellEnd"/>
        <w:r w:rsidRPr="00274894">
          <w:rPr>
            <w:rFonts w:ascii="Arial" w:hAnsi="Arial" w:cs="Arial"/>
            <w:rPrChange w:id="773" w:author="Benitez, Alejandro" w:date="2025-03-05T10:50:00Z">
              <w:rPr/>
            </w:rPrChange>
          </w:rPr>
          <w:t xml:space="preserve"> a </w:t>
        </w:r>
        <w:proofErr w:type="spellStart"/>
        <w:r w:rsidRPr="00274894">
          <w:rPr>
            <w:rFonts w:ascii="Arial" w:hAnsi="Arial" w:cs="Arial"/>
            <w:rPrChange w:id="774" w:author="Benitez, Alejandro" w:date="2025-03-05T10:50:00Z">
              <w:rPr/>
            </w:rPrChange>
          </w:rPr>
          <w:t>carton</w:t>
        </w:r>
        <w:proofErr w:type="spellEnd"/>
        <w:r w:rsidRPr="00274894">
          <w:rPr>
            <w:rFonts w:ascii="Arial" w:hAnsi="Arial" w:cs="Arial"/>
            <w:rPrChange w:id="775" w:author="Benitez, Alejandro" w:date="2025-03-05T10:50:00Z">
              <w:rPr/>
            </w:rPrChange>
          </w:rPr>
          <w:t xml:space="preserve">. This </w:t>
        </w:r>
        <w:proofErr w:type="spellStart"/>
        <w:r w:rsidRPr="00274894">
          <w:rPr>
            <w:rFonts w:ascii="Arial" w:hAnsi="Arial" w:cs="Arial"/>
            <w:rPrChange w:id="776" w:author="Benitez, Alejandro" w:date="2025-03-05T10:50:00Z">
              <w:rPr/>
            </w:rPrChange>
          </w:rPr>
          <w:t>system</w:t>
        </w:r>
        <w:proofErr w:type="spellEnd"/>
        <w:r w:rsidRPr="00274894">
          <w:rPr>
            <w:rFonts w:ascii="Arial" w:hAnsi="Arial" w:cs="Arial"/>
            <w:rPrChange w:id="777" w:author="Benitez, Alejandro" w:date="2025-03-05T10:50:00Z">
              <w:rPr/>
            </w:rPrChange>
          </w:rPr>
          <w:t xml:space="preserve"> </w:t>
        </w:r>
        <w:proofErr w:type="spellStart"/>
        <w:r w:rsidRPr="00274894">
          <w:rPr>
            <w:rFonts w:ascii="Arial" w:hAnsi="Arial" w:cs="Arial"/>
            <w:rPrChange w:id="778" w:author="Benitez, Alejandro" w:date="2025-03-05T10:50:00Z">
              <w:rPr/>
            </w:rPrChange>
          </w:rPr>
          <w:t>is</w:t>
        </w:r>
        <w:proofErr w:type="spellEnd"/>
        <w:r w:rsidRPr="00274894">
          <w:rPr>
            <w:rFonts w:ascii="Arial" w:hAnsi="Arial" w:cs="Arial"/>
            <w:rPrChange w:id="779" w:author="Benitez, Alejandro" w:date="2025-03-05T10:50:00Z">
              <w:rPr/>
            </w:rPrChange>
          </w:rPr>
          <w:t xml:space="preserve"> </w:t>
        </w:r>
        <w:proofErr w:type="spellStart"/>
        <w:r w:rsidRPr="00274894">
          <w:rPr>
            <w:rFonts w:ascii="Arial" w:hAnsi="Arial" w:cs="Arial"/>
            <w:rPrChange w:id="780" w:author="Benitez, Alejandro" w:date="2025-03-05T10:50:00Z">
              <w:rPr/>
            </w:rPrChange>
          </w:rPr>
          <w:t>both</w:t>
        </w:r>
        <w:proofErr w:type="spellEnd"/>
        <w:r w:rsidRPr="00274894">
          <w:rPr>
            <w:rFonts w:ascii="Arial" w:hAnsi="Arial" w:cs="Arial"/>
            <w:rPrChange w:id="781" w:author="Benitez, Alejandro" w:date="2025-03-05T10:50:00Z">
              <w:rPr/>
            </w:rPrChange>
          </w:rPr>
          <w:t xml:space="preserve"> </w:t>
        </w:r>
        <w:proofErr w:type="spellStart"/>
        <w:r w:rsidRPr="00274894">
          <w:rPr>
            <w:rFonts w:ascii="Arial" w:hAnsi="Arial" w:cs="Arial"/>
            <w:rPrChange w:id="782" w:author="Benitez, Alejandro" w:date="2025-03-05T10:50:00Z">
              <w:rPr/>
            </w:rPrChange>
          </w:rPr>
          <w:t>sustainable</w:t>
        </w:r>
        <w:proofErr w:type="spellEnd"/>
        <w:r w:rsidRPr="00274894">
          <w:rPr>
            <w:rFonts w:ascii="Arial" w:hAnsi="Arial" w:cs="Arial"/>
            <w:rPrChange w:id="783" w:author="Benitez, Alejandro" w:date="2025-03-05T10:50:00Z">
              <w:rPr/>
            </w:rPrChange>
          </w:rPr>
          <w:t>—</w:t>
        </w:r>
        <w:proofErr w:type="spellStart"/>
        <w:r w:rsidRPr="00274894">
          <w:rPr>
            <w:rFonts w:ascii="Arial" w:hAnsi="Arial" w:cs="Arial"/>
            <w:rPrChange w:id="784" w:author="Benitez, Alejandro" w:date="2025-03-05T10:50:00Z">
              <w:rPr/>
            </w:rPrChange>
          </w:rPr>
          <w:t>eliminating</w:t>
        </w:r>
        <w:proofErr w:type="spellEnd"/>
        <w:r w:rsidRPr="00274894">
          <w:rPr>
            <w:rFonts w:ascii="Arial" w:hAnsi="Arial" w:cs="Arial"/>
            <w:rPrChange w:id="785" w:author="Benitez, Alejandro" w:date="2025-03-05T10:50:00Z">
              <w:rPr/>
            </w:rPrChange>
          </w:rPr>
          <w:t xml:space="preserve"> </w:t>
        </w:r>
        <w:proofErr w:type="spellStart"/>
        <w:r w:rsidRPr="00274894">
          <w:rPr>
            <w:rFonts w:ascii="Arial" w:hAnsi="Arial" w:cs="Arial"/>
            <w:rPrChange w:id="786" w:author="Benitez, Alejandro" w:date="2025-03-05T10:50:00Z">
              <w:rPr/>
            </w:rPrChange>
          </w:rPr>
          <w:t>liner</w:t>
        </w:r>
        <w:proofErr w:type="spellEnd"/>
        <w:r w:rsidRPr="00274894">
          <w:rPr>
            <w:rFonts w:ascii="Arial" w:hAnsi="Arial" w:cs="Arial"/>
            <w:rPrChange w:id="787" w:author="Benitez, Alejandro" w:date="2025-03-05T10:50:00Z">
              <w:rPr/>
            </w:rPrChange>
          </w:rPr>
          <w:t xml:space="preserve"> </w:t>
        </w:r>
        <w:proofErr w:type="spellStart"/>
        <w:r w:rsidRPr="00274894">
          <w:rPr>
            <w:rFonts w:ascii="Arial" w:hAnsi="Arial" w:cs="Arial"/>
            <w:rPrChange w:id="788" w:author="Benitez, Alejandro" w:date="2025-03-05T10:50:00Z">
              <w:rPr/>
            </w:rPrChange>
          </w:rPr>
          <w:t>waste</w:t>
        </w:r>
        <w:proofErr w:type="spellEnd"/>
        <w:r w:rsidRPr="00274894">
          <w:rPr>
            <w:rFonts w:ascii="Arial" w:hAnsi="Arial" w:cs="Arial"/>
            <w:rPrChange w:id="789" w:author="Benitez, Alejandro" w:date="2025-03-05T10:50:00Z">
              <w:rPr/>
            </w:rPrChange>
          </w:rPr>
          <w:t xml:space="preserve">—and flexible, </w:t>
        </w:r>
        <w:proofErr w:type="spellStart"/>
        <w:r w:rsidRPr="00274894">
          <w:rPr>
            <w:rFonts w:ascii="Arial" w:hAnsi="Arial" w:cs="Arial"/>
            <w:rPrChange w:id="790" w:author="Benitez, Alejandro" w:date="2025-03-05T10:50:00Z">
              <w:rPr/>
            </w:rPrChange>
          </w:rPr>
          <w:t>allowing</w:t>
        </w:r>
        <w:proofErr w:type="spellEnd"/>
        <w:r w:rsidRPr="00274894">
          <w:rPr>
            <w:rFonts w:ascii="Arial" w:hAnsi="Arial" w:cs="Arial"/>
            <w:rPrChange w:id="791" w:author="Benitez, Alejandro" w:date="2025-03-05T10:50:00Z">
              <w:rPr/>
            </w:rPrChange>
          </w:rPr>
          <w:t xml:space="preserve"> different </w:t>
        </w:r>
        <w:proofErr w:type="spellStart"/>
        <w:r w:rsidRPr="00274894">
          <w:rPr>
            <w:rFonts w:ascii="Arial" w:hAnsi="Arial" w:cs="Arial"/>
            <w:rPrChange w:id="792" w:author="Benitez, Alejandro" w:date="2025-03-05T10:50:00Z">
              <w:rPr/>
            </w:rPrChange>
          </w:rPr>
          <w:t>label</w:t>
        </w:r>
        <w:proofErr w:type="spellEnd"/>
        <w:r w:rsidRPr="00274894">
          <w:rPr>
            <w:rFonts w:ascii="Arial" w:hAnsi="Arial" w:cs="Arial"/>
            <w:rPrChange w:id="793" w:author="Benitez, Alejandro" w:date="2025-03-05T10:50:00Z">
              <w:rPr/>
            </w:rPrChange>
          </w:rPr>
          <w:t xml:space="preserve"> </w:t>
        </w:r>
        <w:proofErr w:type="spellStart"/>
        <w:r w:rsidRPr="00274894">
          <w:rPr>
            <w:rFonts w:ascii="Arial" w:hAnsi="Arial" w:cs="Arial"/>
            <w:rPrChange w:id="794" w:author="Benitez, Alejandro" w:date="2025-03-05T10:50:00Z">
              <w:rPr/>
            </w:rPrChange>
          </w:rPr>
          <w:t>sizes</w:t>
        </w:r>
        <w:proofErr w:type="spellEnd"/>
        <w:r w:rsidRPr="00274894">
          <w:rPr>
            <w:rFonts w:ascii="Arial" w:hAnsi="Arial" w:cs="Arial"/>
            <w:rPrChange w:id="795" w:author="Benitez, Alejandro" w:date="2025-03-05T10:50:00Z">
              <w:rPr/>
            </w:rPrChange>
          </w:rPr>
          <w:t xml:space="preserve"> </w:t>
        </w:r>
        <w:proofErr w:type="spellStart"/>
        <w:r w:rsidRPr="00274894">
          <w:rPr>
            <w:rFonts w:ascii="Arial" w:hAnsi="Arial" w:cs="Arial"/>
            <w:rPrChange w:id="796" w:author="Benitez, Alejandro" w:date="2025-03-05T10:50:00Z">
              <w:rPr/>
            </w:rPrChange>
          </w:rPr>
          <w:t>to</w:t>
        </w:r>
        <w:proofErr w:type="spellEnd"/>
        <w:r w:rsidRPr="00274894">
          <w:rPr>
            <w:rFonts w:ascii="Arial" w:hAnsi="Arial" w:cs="Arial"/>
            <w:rPrChange w:id="797" w:author="Benitez, Alejandro" w:date="2025-03-05T10:50:00Z">
              <w:rPr/>
            </w:rPrChange>
          </w:rPr>
          <w:t xml:space="preserve"> </w:t>
        </w:r>
        <w:proofErr w:type="spellStart"/>
        <w:r w:rsidRPr="00274894">
          <w:rPr>
            <w:rFonts w:ascii="Arial" w:hAnsi="Arial" w:cs="Arial"/>
            <w:rPrChange w:id="798" w:author="Benitez, Alejandro" w:date="2025-03-05T10:50:00Z">
              <w:rPr/>
            </w:rPrChange>
          </w:rPr>
          <w:t>be</w:t>
        </w:r>
        <w:proofErr w:type="spellEnd"/>
        <w:r w:rsidRPr="00274894">
          <w:rPr>
            <w:rFonts w:ascii="Arial" w:hAnsi="Arial" w:cs="Arial"/>
            <w:rPrChange w:id="799" w:author="Benitez, Alejandro" w:date="2025-03-05T10:50:00Z">
              <w:rPr/>
            </w:rPrChange>
          </w:rPr>
          <w:t xml:space="preserve"> printed in </w:t>
        </w:r>
        <w:proofErr w:type="spellStart"/>
        <w:r w:rsidRPr="00274894">
          <w:rPr>
            <w:rFonts w:ascii="Arial" w:hAnsi="Arial" w:cs="Arial"/>
            <w:rPrChange w:id="800" w:author="Benitez, Alejandro" w:date="2025-03-05T10:50:00Z">
              <w:rPr/>
            </w:rPrChange>
          </w:rPr>
          <w:t>sequence</w:t>
        </w:r>
        <w:proofErr w:type="spellEnd"/>
        <w:r w:rsidRPr="00274894">
          <w:rPr>
            <w:rFonts w:ascii="Arial" w:hAnsi="Arial" w:cs="Arial"/>
            <w:rPrChange w:id="801" w:author="Benitez, Alejandro" w:date="2025-03-05T10:50:00Z">
              <w:rPr/>
            </w:rPrChange>
          </w:rPr>
          <w:t xml:space="preserve"> </w:t>
        </w:r>
        <w:proofErr w:type="spellStart"/>
        <w:r w:rsidRPr="00274894">
          <w:rPr>
            <w:rFonts w:ascii="Arial" w:hAnsi="Arial" w:cs="Arial"/>
            <w:rPrChange w:id="802" w:author="Benitez, Alejandro" w:date="2025-03-05T10:50:00Z">
              <w:rPr/>
            </w:rPrChange>
          </w:rPr>
          <w:t>without</w:t>
        </w:r>
        <w:proofErr w:type="spellEnd"/>
        <w:r w:rsidRPr="00274894">
          <w:rPr>
            <w:rFonts w:ascii="Arial" w:hAnsi="Arial" w:cs="Arial"/>
            <w:rPrChange w:id="803" w:author="Benitez, Alejandro" w:date="2025-03-05T10:50:00Z">
              <w:rPr/>
            </w:rPrChange>
          </w:rPr>
          <w:t xml:space="preserve"> </w:t>
        </w:r>
        <w:proofErr w:type="spellStart"/>
        <w:r w:rsidRPr="00274894">
          <w:rPr>
            <w:rFonts w:ascii="Arial" w:hAnsi="Arial" w:cs="Arial"/>
            <w:rPrChange w:id="804" w:author="Benitez, Alejandro" w:date="2025-03-05T10:50:00Z">
              <w:rPr/>
            </w:rPrChange>
          </w:rPr>
          <w:t>mechanical</w:t>
        </w:r>
        <w:proofErr w:type="spellEnd"/>
        <w:r w:rsidRPr="00274894">
          <w:rPr>
            <w:rFonts w:ascii="Arial" w:hAnsi="Arial" w:cs="Arial"/>
            <w:rPrChange w:id="805" w:author="Benitez, Alejandro" w:date="2025-03-05T10:50:00Z">
              <w:rPr/>
            </w:rPrChange>
          </w:rPr>
          <w:t xml:space="preserve"> </w:t>
        </w:r>
        <w:proofErr w:type="spellStart"/>
        <w:r w:rsidRPr="00274894">
          <w:rPr>
            <w:rFonts w:ascii="Arial" w:hAnsi="Arial" w:cs="Arial"/>
            <w:rPrChange w:id="806" w:author="Benitez, Alejandro" w:date="2025-03-05T10:50:00Z">
              <w:rPr/>
            </w:rPrChange>
          </w:rPr>
          <w:t>adjustments</w:t>
        </w:r>
        <w:proofErr w:type="spellEnd"/>
        <w:r w:rsidRPr="00274894">
          <w:rPr>
            <w:rFonts w:ascii="Arial" w:hAnsi="Arial" w:cs="Arial"/>
            <w:rPrChange w:id="807" w:author="Benitez, Alejandro" w:date="2025-03-05T10:50:00Z">
              <w:rPr/>
            </w:rPrChange>
          </w:rPr>
          <w:t xml:space="preserve">. As </w:t>
        </w:r>
        <w:proofErr w:type="spellStart"/>
        <w:r w:rsidRPr="00274894">
          <w:rPr>
            <w:rFonts w:ascii="Arial" w:hAnsi="Arial" w:cs="Arial"/>
            <w:rPrChange w:id="808" w:author="Benitez, Alejandro" w:date="2025-03-05T10:50:00Z">
              <w:rPr/>
            </w:rPrChange>
          </w:rPr>
          <w:t>demonstrated</w:t>
        </w:r>
        <w:proofErr w:type="spellEnd"/>
        <w:r w:rsidRPr="00274894">
          <w:rPr>
            <w:rFonts w:ascii="Arial" w:hAnsi="Arial" w:cs="Arial"/>
            <w:rPrChange w:id="809" w:author="Benitez, Alejandro" w:date="2025-03-05T10:50:00Z">
              <w:rPr/>
            </w:rPrChange>
          </w:rPr>
          <w:t xml:space="preserve"> at </w:t>
        </w:r>
        <w:proofErr w:type="spellStart"/>
        <w:r w:rsidRPr="00274894">
          <w:rPr>
            <w:rFonts w:ascii="Arial" w:hAnsi="Arial" w:cs="Arial"/>
            <w:rPrChange w:id="810" w:author="Benitez, Alejandro" w:date="2025-03-05T10:50:00Z">
              <w:rPr/>
            </w:rPrChange>
          </w:rPr>
          <w:t>LogiMAT</w:t>
        </w:r>
        <w:proofErr w:type="spellEnd"/>
        <w:r w:rsidRPr="00274894">
          <w:rPr>
            <w:rFonts w:ascii="Arial" w:hAnsi="Arial" w:cs="Arial"/>
            <w:rPrChange w:id="811" w:author="Benitez, Alejandro" w:date="2025-03-05T10:50:00Z">
              <w:rPr/>
            </w:rPrChange>
          </w:rPr>
          <w:t xml:space="preserve">, </w:t>
        </w:r>
        <w:proofErr w:type="spellStart"/>
        <w:r w:rsidRPr="00274894">
          <w:rPr>
            <w:rFonts w:ascii="Arial" w:hAnsi="Arial" w:cs="Arial"/>
            <w:rPrChange w:id="812" w:author="Benitez, Alejandro" w:date="2025-03-05T10:50:00Z">
              <w:rPr/>
            </w:rPrChange>
          </w:rPr>
          <w:t>it</w:t>
        </w:r>
        <w:proofErr w:type="spellEnd"/>
        <w:r w:rsidRPr="00274894">
          <w:rPr>
            <w:rFonts w:ascii="Arial" w:hAnsi="Arial" w:cs="Arial"/>
            <w:rPrChange w:id="813" w:author="Benitez, Alejandro" w:date="2025-03-05T10:50:00Z">
              <w:rPr/>
            </w:rPrChange>
          </w:rPr>
          <w:t xml:space="preserve"> </w:t>
        </w:r>
        <w:proofErr w:type="spellStart"/>
        <w:r w:rsidRPr="00274894">
          <w:rPr>
            <w:rFonts w:ascii="Arial" w:hAnsi="Arial" w:cs="Arial"/>
            <w:rPrChange w:id="814" w:author="Benitez, Alejandro" w:date="2025-03-05T10:50:00Z">
              <w:rPr/>
            </w:rPrChange>
          </w:rPr>
          <w:t>can</w:t>
        </w:r>
        <w:proofErr w:type="spellEnd"/>
        <w:r w:rsidRPr="00274894">
          <w:rPr>
            <w:rFonts w:ascii="Arial" w:hAnsi="Arial" w:cs="Arial"/>
            <w:rPrChange w:id="815" w:author="Benitez, Alejandro" w:date="2025-03-05T10:50:00Z">
              <w:rPr/>
            </w:rPrChange>
          </w:rPr>
          <w:t xml:space="preserve"> </w:t>
        </w:r>
        <w:proofErr w:type="spellStart"/>
        <w:r w:rsidRPr="00274894">
          <w:rPr>
            <w:rFonts w:ascii="Arial" w:hAnsi="Arial" w:cs="Arial"/>
            <w:rPrChange w:id="816" w:author="Benitez, Alejandro" w:date="2025-03-05T10:50:00Z">
              <w:rPr/>
            </w:rPrChange>
          </w:rPr>
          <w:t>generate</w:t>
        </w:r>
        <w:proofErr w:type="spellEnd"/>
        <w:r w:rsidRPr="00274894">
          <w:rPr>
            <w:rFonts w:ascii="Arial" w:hAnsi="Arial" w:cs="Arial"/>
            <w:rPrChange w:id="817" w:author="Benitez, Alejandro" w:date="2025-03-05T10:50:00Z">
              <w:rPr/>
            </w:rPrChange>
          </w:rPr>
          <w:t xml:space="preserve"> </w:t>
        </w:r>
        <w:proofErr w:type="spellStart"/>
        <w:r w:rsidRPr="00274894">
          <w:rPr>
            <w:rFonts w:ascii="Arial" w:hAnsi="Arial" w:cs="Arial"/>
            <w:rPrChange w:id="818" w:author="Benitez, Alejandro" w:date="2025-03-05T10:50:00Z">
              <w:rPr/>
            </w:rPrChange>
          </w:rPr>
          <w:t>warning</w:t>
        </w:r>
        <w:proofErr w:type="spellEnd"/>
        <w:r w:rsidRPr="00274894">
          <w:rPr>
            <w:rFonts w:ascii="Arial" w:hAnsi="Arial" w:cs="Arial"/>
            <w:rPrChange w:id="819" w:author="Benitez, Alejandro" w:date="2025-03-05T10:50:00Z">
              <w:rPr/>
            </w:rPrChange>
          </w:rPr>
          <w:t xml:space="preserve"> </w:t>
        </w:r>
        <w:proofErr w:type="spellStart"/>
        <w:r w:rsidRPr="00274894">
          <w:rPr>
            <w:rFonts w:ascii="Arial" w:hAnsi="Arial" w:cs="Arial"/>
            <w:rPrChange w:id="820" w:author="Benitez, Alejandro" w:date="2025-03-05T10:50:00Z">
              <w:rPr/>
            </w:rPrChange>
          </w:rPr>
          <w:t>labels</w:t>
        </w:r>
        <w:proofErr w:type="spellEnd"/>
        <w:r w:rsidRPr="00274894">
          <w:rPr>
            <w:rFonts w:ascii="Arial" w:hAnsi="Arial" w:cs="Arial"/>
            <w:rPrChange w:id="821" w:author="Benitez, Alejandro" w:date="2025-03-05T10:50:00Z">
              <w:rPr/>
            </w:rPrChange>
          </w:rPr>
          <w:t xml:space="preserve"> in </w:t>
        </w:r>
        <w:proofErr w:type="spellStart"/>
        <w:r w:rsidRPr="00274894">
          <w:rPr>
            <w:rFonts w:ascii="Arial" w:hAnsi="Arial" w:cs="Arial"/>
            <w:rPrChange w:id="822" w:author="Benitez, Alejandro" w:date="2025-03-05T10:50:00Z">
              <w:rPr/>
            </w:rPrChange>
          </w:rPr>
          <w:t>sizes</w:t>
        </w:r>
        <w:proofErr w:type="spellEnd"/>
        <w:r w:rsidRPr="00274894">
          <w:rPr>
            <w:rFonts w:ascii="Arial" w:hAnsi="Arial" w:cs="Arial"/>
            <w:rPrChange w:id="823" w:author="Benitez, Alejandro" w:date="2025-03-05T10:50:00Z">
              <w:rPr/>
            </w:rPrChange>
          </w:rPr>
          <w:t xml:space="preserve"> </w:t>
        </w:r>
        <w:proofErr w:type="spellStart"/>
        <w:r w:rsidRPr="00274894">
          <w:rPr>
            <w:rFonts w:ascii="Arial" w:hAnsi="Arial" w:cs="Arial"/>
            <w:rPrChange w:id="824" w:author="Benitez, Alejandro" w:date="2025-03-05T10:50:00Z">
              <w:rPr/>
            </w:rPrChange>
          </w:rPr>
          <w:t>up</w:t>
        </w:r>
        <w:proofErr w:type="spellEnd"/>
        <w:r w:rsidRPr="00274894">
          <w:rPr>
            <w:rFonts w:ascii="Arial" w:hAnsi="Arial" w:cs="Arial"/>
            <w:rPrChange w:id="825" w:author="Benitez, Alejandro" w:date="2025-03-05T10:50:00Z">
              <w:rPr/>
            </w:rPrChange>
          </w:rPr>
          <w:t xml:space="preserve"> </w:t>
        </w:r>
        <w:proofErr w:type="spellStart"/>
        <w:r w:rsidRPr="00274894">
          <w:rPr>
            <w:rFonts w:ascii="Arial" w:hAnsi="Arial" w:cs="Arial"/>
            <w:rPrChange w:id="826" w:author="Benitez, Alejandro" w:date="2025-03-05T10:50:00Z">
              <w:rPr/>
            </w:rPrChange>
          </w:rPr>
          <w:t>to</w:t>
        </w:r>
        <w:proofErr w:type="spellEnd"/>
        <w:r w:rsidRPr="00274894">
          <w:rPr>
            <w:rFonts w:ascii="Arial" w:hAnsi="Arial" w:cs="Arial"/>
            <w:rPrChange w:id="827" w:author="Benitez, Alejandro" w:date="2025-03-05T10:50:00Z">
              <w:rPr/>
            </w:rPrChange>
          </w:rPr>
          <w:t xml:space="preserve"> 105 mm x 105 mm, </w:t>
        </w:r>
        <w:proofErr w:type="spellStart"/>
        <w:r w:rsidRPr="00274894">
          <w:rPr>
            <w:rFonts w:ascii="Arial" w:hAnsi="Arial" w:cs="Arial"/>
            <w:rPrChange w:id="828" w:author="Benitez, Alejandro" w:date="2025-03-05T10:50:00Z">
              <w:rPr/>
            </w:rPrChange>
          </w:rPr>
          <w:t>ensuring</w:t>
        </w:r>
        <w:proofErr w:type="spellEnd"/>
        <w:r w:rsidRPr="00274894">
          <w:rPr>
            <w:rFonts w:ascii="Arial" w:hAnsi="Arial" w:cs="Arial"/>
            <w:rPrChange w:id="829" w:author="Benitez, Alejandro" w:date="2025-03-05T10:50:00Z">
              <w:rPr/>
            </w:rPrChange>
          </w:rPr>
          <w:t xml:space="preserve"> optimal material </w:t>
        </w:r>
        <w:proofErr w:type="spellStart"/>
        <w:r w:rsidRPr="00274894">
          <w:rPr>
            <w:rFonts w:ascii="Arial" w:hAnsi="Arial" w:cs="Arial"/>
            <w:rPrChange w:id="830" w:author="Benitez, Alejandro" w:date="2025-03-05T10:50:00Z">
              <w:rPr/>
            </w:rPrChange>
          </w:rPr>
          <w:t>usage</w:t>
        </w:r>
        <w:proofErr w:type="spellEnd"/>
        <w:r w:rsidRPr="00274894">
          <w:rPr>
            <w:rFonts w:ascii="Arial" w:hAnsi="Arial" w:cs="Arial"/>
            <w:rPrChange w:id="831" w:author="Benitez, Alejandro" w:date="2025-03-05T10:50:00Z">
              <w:rPr/>
            </w:rPrChange>
          </w:rPr>
          <w:t xml:space="preserve"> and </w:t>
        </w:r>
        <w:proofErr w:type="spellStart"/>
        <w:r w:rsidRPr="00274894">
          <w:rPr>
            <w:rFonts w:ascii="Arial" w:hAnsi="Arial" w:cs="Arial"/>
            <w:rPrChange w:id="832" w:author="Benitez, Alejandro" w:date="2025-03-05T10:50:00Z">
              <w:rPr/>
            </w:rPrChange>
          </w:rPr>
          <w:t>cost</w:t>
        </w:r>
        <w:proofErr w:type="spellEnd"/>
        <w:r w:rsidRPr="00274894">
          <w:rPr>
            <w:rFonts w:ascii="Arial" w:hAnsi="Arial" w:cs="Arial"/>
            <w:rPrChange w:id="833" w:author="Benitez, Alejandro" w:date="2025-03-05T10:50:00Z">
              <w:rPr/>
            </w:rPrChange>
          </w:rPr>
          <w:t xml:space="preserve"> </w:t>
        </w:r>
        <w:proofErr w:type="spellStart"/>
        <w:r w:rsidRPr="00274894">
          <w:rPr>
            <w:rFonts w:ascii="Arial" w:hAnsi="Arial" w:cs="Arial"/>
            <w:rPrChange w:id="834" w:author="Benitez, Alejandro" w:date="2025-03-05T10:50:00Z">
              <w:rPr/>
            </w:rPrChange>
          </w:rPr>
          <w:t>efficiency</w:t>
        </w:r>
        <w:proofErr w:type="spellEnd"/>
        <w:r w:rsidRPr="00274894">
          <w:rPr>
            <w:rFonts w:ascii="Arial" w:hAnsi="Arial" w:cs="Arial"/>
            <w:rPrChange w:id="835" w:author="Benitez, Alejandro" w:date="2025-03-05T10:50:00Z">
              <w:rPr/>
            </w:rPrChange>
          </w:rPr>
          <w:t xml:space="preserve">. After </w:t>
        </w:r>
        <w:proofErr w:type="spellStart"/>
        <w:r w:rsidRPr="00274894">
          <w:rPr>
            <w:rFonts w:ascii="Arial" w:hAnsi="Arial" w:cs="Arial"/>
            <w:rPrChange w:id="836" w:author="Benitez, Alejandro" w:date="2025-03-05T10:50:00Z">
              <w:rPr/>
            </w:rPrChange>
          </w:rPr>
          <w:t>successful</w:t>
        </w:r>
        <w:proofErr w:type="spellEnd"/>
        <w:r w:rsidRPr="00274894">
          <w:rPr>
            <w:rFonts w:ascii="Arial" w:hAnsi="Arial" w:cs="Arial"/>
            <w:rPrChange w:id="837" w:author="Benitez, Alejandro" w:date="2025-03-05T10:50:00Z">
              <w:rPr/>
            </w:rPrChange>
          </w:rPr>
          <w:t xml:space="preserve"> </w:t>
        </w:r>
        <w:proofErr w:type="spellStart"/>
        <w:r w:rsidRPr="00274894">
          <w:rPr>
            <w:rFonts w:ascii="Arial" w:hAnsi="Arial" w:cs="Arial"/>
            <w:rPrChange w:id="838" w:author="Benitez, Alejandro" w:date="2025-03-05T10:50:00Z">
              <w:rPr/>
            </w:rPrChange>
          </w:rPr>
          <w:t>readability</w:t>
        </w:r>
        <w:proofErr w:type="spellEnd"/>
        <w:r w:rsidRPr="00274894">
          <w:rPr>
            <w:rFonts w:ascii="Arial" w:hAnsi="Arial" w:cs="Arial"/>
            <w:rPrChange w:id="839" w:author="Benitez, Alejandro" w:date="2025-03-05T10:50:00Z">
              <w:rPr/>
            </w:rPrChange>
          </w:rPr>
          <w:t xml:space="preserve"> </w:t>
        </w:r>
        <w:proofErr w:type="spellStart"/>
        <w:r w:rsidRPr="00274894">
          <w:rPr>
            <w:rFonts w:ascii="Arial" w:hAnsi="Arial" w:cs="Arial"/>
            <w:rPrChange w:id="840" w:author="Benitez, Alejandro" w:date="2025-03-05T10:50:00Z">
              <w:rPr/>
            </w:rPrChange>
          </w:rPr>
          <w:t>verification</w:t>
        </w:r>
        <w:proofErr w:type="spellEnd"/>
        <w:r w:rsidRPr="00274894">
          <w:rPr>
            <w:rFonts w:ascii="Arial" w:hAnsi="Arial" w:cs="Arial"/>
            <w:rPrChange w:id="841" w:author="Benitez, Alejandro" w:date="2025-03-05T10:50:00Z">
              <w:rPr/>
            </w:rPrChange>
          </w:rPr>
          <w:t xml:space="preserve"> </w:t>
        </w:r>
        <w:proofErr w:type="spellStart"/>
        <w:r w:rsidRPr="00274894">
          <w:rPr>
            <w:rFonts w:ascii="Arial" w:hAnsi="Arial" w:cs="Arial"/>
            <w:rPrChange w:id="842" w:author="Benitez, Alejandro" w:date="2025-03-05T10:50:00Z">
              <w:rPr/>
            </w:rPrChange>
          </w:rPr>
          <w:t>by</w:t>
        </w:r>
        <w:proofErr w:type="spellEnd"/>
        <w:r w:rsidRPr="00274894">
          <w:rPr>
            <w:rFonts w:ascii="Arial" w:hAnsi="Arial" w:cs="Arial"/>
            <w:rPrChange w:id="843" w:author="Benitez, Alejandro" w:date="2025-03-05T10:50:00Z">
              <w:rPr/>
            </w:rPrChange>
          </w:rPr>
          <w:t xml:space="preserve"> a </w:t>
        </w:r>
        <w:proofErr w:type="spellStart"/>
        <w:r w:rsidRPr="00274894">
          <w:rPr>
            <w:rFonts w:ascii="Arial" w:hAnsi="Arial" w:cs="Arial"/>
            <w:rPrChange w:id="844" w:author="Benitez, Alejandro" w:date="2025-03-05T10:50:00Z">
              <w:rPr/>
            </w:rPrChange>
          </w:rPr>
          <w:t>scanner</w:t>
        </w:r>
        <w:proofErr w:type="spellEnd"/>
        <w:r w:rsidRPr="00274894">
          <w:rPr>
            <w:rFonts w:ascii="Arial" w:hAnsi="Arial" w:cs="Arial"/>
            <w:rPrChange w:id="845" w:author="Benitez, Alejandro" w:date="2025-03-05T10:50:00Z">
              <w:rPr/>
            </w:rPrChange>
          </w:rPr>
          <w:t xml:space="preserve">, a </w:t>
        </w:r>
        <w:proofErr w:type="spellStart"/>
        <w:r w:rsidRPr="00274894">
          <w:rPr>
            <w:rFonts w:ascii="Arial" w:hAnsi="Arial" w:cs="Arial"/>
            <w:rPrChange w:id="846" w:author="Benitez, Alejandro" w:date="2025-03-05T10:50:00Z">
              <w:rPr/>
            </w:rPrChange>
          </w:rPr>
          <w:t>Novexx</w:t>
        </w:r>
        <w:proofErr w:type="spellEnd"/>
        <w:r w:rsidRPr="00274894">
          <w:rPr>
            <w:rFonts w:ascii="Arial" w:hAnsi="Arial" w:cs="Arial"/>
            <w:rPrChange w:id="847" w:author="Benitez, Alejandro" w:date="2025-03-05T10:50:00Z">
              <w:rPr/>
            </w:rPrChange>
          </w:rPr>
          <w:t xml:space="preserve"> print-and-</w:t>
        </w:r>
        <w:proofErr w:type="spellStart"/>
        <w:r w:rsidRPr="00274894">
          <w:rPr>
            <w:rFonts w:ascii="Arial" w:hAnsi="Arial" w:cs="Arial"/>
            <w:rPrChange w:id="848" w:author="Benitez, Alejandro" w:date="2025-03-05T10:50:00Z">
              <w:rPr/>
            </w:rPrChange>
          </w:rPr>
          <w:t>apply</w:t>
        </w:r>
        <w:proofErr w:type="spellEnd"/>
        <w:r w:rsidRPr="00274894">
          <w:rPr>
            <w:rFonts w:ascii="Arial" w:hAnsi="Arial" w:cs="Arial"/>
            <w:rPrChange w:id="849" w:author="Benitez, Alejandro" w:date="2025-03-05T10:50:00Z">
              <w:rPr/>
            </w:rPrChange>
          </w:rPr>
          <w:t xml:space="preserve"> </w:t>
        </w:r>
        <w:proofErr w:type="spellStart"/>
        <w:r w:rsidRPr="00274894">
          <w:rPr>
            <w:rFonts w:ascii="Arial" w:hAnsi="Arial" w:cs="Arial"/>
            <w:rPrChange w:id="850" w:author="Benitez, Alejandro" w:date="2025-03-05T10:50:00Z">
              <w:rPr/>
            </w:rPrChange>
          </w:rPr>
          <w:t>system</w:t>
        </w:r>
        <w:proofErr w:type="spellEnd"/>
        <w:r w:rsidRPr="00274894">
          <w:rPr>
            <w:rFonts w:ascii="Arial" w:hAnsi="Arial" w:cs="Arial"/>
            <w:rPrChange w:id="851" w:author="Benitez, Alejandro" w:date="2025-03-05T10:50:00Z">
              <w:rPr/>
            </w:rPrChange>
          </w:rPr>
          <w:t xml:space="preserve"> </w:t>
        </w:r>
        <w:proofErr w:type="spellStart"/>
        <w:r w:rsidRPr="00274894">
          <w:rPr>
            <w:rFonts w:ascii="Arial" w:hAnsi="Arial" w:cs="Arial"/>
            <w:rPrChange w:id="852" w:author="Benitez, Alejandro" w:date="2025-03-05T10:50:00Z">
              <w:rPr/>
            </w:rPrChange>
          </w:rPr>
          <w:t>generates</w:t>
        </w:r>
        <w:proofErr w:type="spellEnd"/>
        <w:r w:rsidRPr="00274894">
          <w:rPr>
            <w:rFonts w:ascii="Arial" w:hAnsi="Arial" w:cs="Arial"/>
            <w:rPrChange w:id="853" w:author="Benitez, Alejandro" w:date="2025-03-05T10:50:00Z">
              <w:rPr/>
            </w:rPrChange>
          </w:rPr>
          <w:t xml:space="preserve"> a </w:t>
        </w:r>
        <w:proofErr w:type="spellStart"/>
        <w:r w:rsidRPr="00274894">
          <w:rPr>
            <w:rFonts w:ascii="Arial" w:hAnsi="Arial" w:cs="Arial"/>
            <w:rPrChange w:id="854" w:author="Benitez, Alejandro" w:date="2025-03-05T10:50:00Z">
              <w:rPr/>
            </w:rPrChange>
          </w:rPr>
          <w:t>shipping</w:t>
        </w:r>
        <w:proofErr w:type="spellEnd"/>
        <w:r w:rsidRPr="00274894">
          <w:rPr>
            <w:rFonts w:ascii="Arial" w:hAnsi="Arial" w:cs="Arial"/>
            <w:rPrChange w:id="855" w:author="Benitez, Alejandro" w:date="2025-03-05T10:50:00Z">
              <w:rPr/>
            </w:rPrChange>
          </w:rPr>
          <w:t xml:space="preserve"> </w:t>
        </w:r>
        <w:proofErr w:type="spellStart"/>
        <w:r w:rsidRPr="00274894">
          <w:rPr>
            <w:rFonts w:ascii="Arial" w:hAnsi="Arial" w:cs="Arial"/>
            <w:rPrChange w:id="856" w:author="Benitez, Alejandro" w:date="2025-03-05T10:50:00Z">
              <w:rPr/>
            </w:rPrChange>
          </w:rPr>
          <w:t>label</w:t>
        </w:r>
        <w:proofErr w:type="spellEnd"/>
        <w:r w:rsidRPr="00274894">
          <w:rPr>
            <w:rFonts w:ascii="Arial" w:hAnsi="Arial" w:cs="Arial"/>
            <w:rPrChange w:id="857" w:author="Benitez, Alejandro" w:date="2025-03-05T10:50:00Z">
              <w:rPr/>
            </w:rPrChange>
          </w:rPr>
          <w:t xml:space="preserve"> </w:t>
        </w:r>
        <w:proofErr w:type="spellStart"/>
        <w:r w:rsidRPr="00274894">
          <w:rPr>
            <w:rFonts w:ascii="Arial" w:hAnsi="Arial" w:cs="Arial"/>
            <w:rPrChange w:id="858" w:author="Benitez, Alejandro" w:date="2025-03-05T10:50:00Z">
              <w:rPr/>
            </w:rPrChange>
          </w:rPr>
          <w:t>based</w:t>
        </w:r>
        <w:proofErr w:type="spellEnd"/>
        <w:r w:rsidRPr="00274894">
          <w:rPr>
            <w:rFonts w:ascii="Arial" w:hAnsi="Arial" w:cs="Arial"/>
            <w:rPrChange w:id="859" w:author="Benitez, Alejandro" w:date="2025-03-05T10:50:00Z">
              <w:rPr/>
            </w:rPrChange>
          </w:rPr>
          <w:t xml:space="preserve"> on </w:t>
        </w:r>
        <w:proofErr w:type="spellStart"/>
        <w:r w:rsidRPr="00274894">
          <w:rPr>
            <w:rFonts w:ascii="Arial" w:hAnsi="Arial" w:cs="Arial"/>
            <w:rPrChange w:id="860" w:author="Benitez, Alejandro" w:date="2025-03-05T10:50:00Z">
              <w:rPr/>
            </w:rPrChange>
          </w:rPr>
          <w:t>data</w:t>
        </w:r>
        <w:proofErr w:type="spellEnd"/>
        <w:r w:rsidRPr="00274894">
          <w:rPr>
            <w:rFonts w:ascii="Arial" w:hAnsi="Arial" w:cs="Arial"/>
            <w:rPrChange w:id="861" w:author="Benitez, Alejandro" w:date="2025-03-05T10:50:00Z">
              <w:rPr/>
            </w:rPrChange>
          </w:rPr>
          <w:t xml:space="preserve"> </w:t>
        </w:r>
        <w:proofErr w:type="spellStart"/>
        <w:r w:rsidRPr="00274894">
          <w:rPr>
            <w:rFonts w:ascii="Arial" w:hAnsi="Arial" w:cs="Arial"/>
            <w:rPrChange w:id="862" w:author="Benitez, Alejandro" w:date="2025-03-05T10:50:00Z">
              <w:rPr/>
            </w:rPrChange>
          </w:rPr>
          <w:t>from</w:t>
        </w:r>
        <w:proofErr w:type="spellEnd"/>
        <w:r w:rsidRPr="00274894">
          <w:rPr>
            <w:rFonts w:ascii="Arial" w:hAnsi="Arial" w:cs="Arial"/>
            <w:rPrChange w:id="863" w:author="Benitez, Alejandro" w:date="2025-03-05T10:50:00Z">
              <w:rPr/>
            </w:rPrChange>
          </w:rPr>
          <w:t xml:space="preserve"> manage.ID. This </w:t>
        </w:r>
        <w:proofErr w:type="spellStart"/>
        <w:r w:rsidRPr="00274894">
          <w:rPr>
            <w:rFonts w:ascii="Arial" w:hAnsi="Arial" w:cs="Arial"/>
            <w:rPrChange w:id="864" w:author="Benitez, Alejandro" w:date="2025-03-05T10:50:00Z">
              <w:rPr/>
            </w:rPrChange>
          </w:rPr>
          <w:t>exhibit</w:t>
        </w:r>
        <w:proofErr w:type="spellEnd"/>
        <w:r w:rsidRPr="00274894">
          <w:rPr>
            <w:rFonts w:ascii="Arial" w:hAnsi="Arial" w:cs="Arial"/>
            <w:rPrChange w:id="865" w:author="Benitez, Alejandro" w:date="2025-03-05T10:50:00Z">
              <w:rPr/>
            </w:rPrChange>
          </w:rPr>
          <w:t xml:space="preserve"> </w:t>
        </w:r>
        <w:proofErr w:type="spellStart"/>
        <w:r w:rsidRPr="00274894">
          <w:rPr>
            <w:rFonts w:ascii="Arial" w:hAnsi="Arial" w:cs="Arial"/>
            <w:rPrChange w:id="866" w:author="Benitez, Alejandro" w:date="2025-03-05T10:50:00Z">
              <w:rPr/>
            </w:rPrChange>
          </w:rPr>
          <w:t>highlights</w:t>
        </w:r>
        <w:proofErr w:type="spellEnd"/>
        <w:r w:rsidRPr="00274894">
          <w:rPr>
            <w:rFonts w:ascii="Arial" w:hAnsi="Arial" w:cs="Arial"/>
            <w:rPrChange w:id="867" w:author="Benitez, Alejandro" w:date="2025-03-05T10:50:00Z">
              <w:rPr/>
            </w:rPrChange>
          </w:rPr>
          <w:t xml:space="preserve"> </w:t>
        </w:r>
        <w:proofErr w:type="spellStart"/>
        <w:r w:rsidRPr="00274894">
          <w:rPr>
            <w:rFonts w:ascii="Arial" w:hAnsi="Arial" w:cs="Arial"/>
            <w:rPrChange w:id="868" w:author="Benitez, Alejandro" w:date="2025-03-05T10:50:00Z">
              <w:rPr/>
            </w:rPrChange>
          </w:rPr>
          <w:t>how</w:t>
        </w:r>
        <w:proofErr w:type="spellEnd"/>
        <w:r w:rsidRPr="00274894">
          <w:rPr>
            <w:rFonts w:ascii="Arial" w:hAnsi="Arial" w:cs="Arial"/>
            <w:rPrChange w:id="869" w:author="Benitez, Alejandro" w:date="2025-03-05T10:50:00Z">
              <w:rPr/>
            </w:rPrChange>
          </w:rPr>
          <w:t xml:space="preserve"> </w:t>
        </w:r>
        <w:proofErr w:type="spellStart"/>
        <w:r w:rsidRPr="00274894">
          <w:rPr>
            <w:rFonts w:ascii="Arial" w:hAnsi="Arial" w:cs="Arial"/>
            <w:rPrChange w:id="870" w:author="Benitez, Alejandro" w:date="2025-03-05T10:50:00Z">
              <w:rPr/>
            </w:rPrChange>
          </w:rPr>
          <w:t>sustainable</w:t>
        </w:r>
        <w:proofErr w:type="spellEnd"/>
        <w:r w:rsidRPr="00274894">
          <w:rPr>
            <w:rFonts w:ascii="Arial" w:hAnsi="Arial" w:cs="Arial"/>
            <w:rPrChange w:id="871" w:author="Benitez, Alejandro" w:date="2025-03-05T10:50:00Z">
              <w:rPr/>
            </w:rPrChange>
          </w:rPr>
          <w:t xml:space="preserve"> and flexible </w:t>
        </w:r>
      </w:ins>
      <w:proofErr w:type="spellStart"/>
      <w:ins w:id="872" w:author="Benitez, Alejandro" w:date="2025-03-05T10:56:00Z">
        <w:r w:rsidR="008B2E2E">
          <w:rPr>
            <w:rFonts w:ascii="Arial" w:hAnsi="Arial" w:cs="Arial"/>
          </w:rPr>
          <w:t>labeling</w:t>
        </w:r>
      </w:ins>
      <w:proofErr w:type="spellEnd"/>
      <w:ins w:id="873" w:author="Benitez, Alejandro" w:date="2025-03-05T10:50:00Z">
        <w:r w:rsidRPr="00274894">
          <w:rPr>
            <w:rFonts w:ascii="Arial" w:hAnsi="Arial" w:cs="Arial"/>
            <w:rPrChange w:id="874" w:author="Benitez, Alejandro" w:date="2025-03-05T10:50:00Z">
              <w:rPr/>
            </w:rPrChange>
          </w:rPr>
          <w:t xml:space="preserve"> </w:t>
        </w:r>
        <w:proofErr w:type="spellStart"/>
        <w:r w:rsidRPr="00274894">
          <w:rPr>
            <w:rFonts w:ascii="Arial" w:hAnsi="Arial" w:cs="Arial"/>
            <w:rPrChange w:id="875" w:author="Benitez, Alejandro" w:date="2025-03-05T10:50:00Z">
              <w:rPr/>
            </w:rPrChange>
          </w:rPr>
          <w:t>systems</w:t>
        </w:r>
        <w:proofErr w:type="spellEnd"/>
        <w:r w:rsidRPr="00274894">
          <w:rPr>
            <w:rFonts w:ascii="Arial" w:hAnsi="Arial" w:cs="Arial"/>
            <w:rPrChange w:id="876" w:author="Benitez, Alejandro" w:date="2025-03-05T10:50:00Z">
              <w:rPr/>
            </w:rPrChange>
          </w:rPr>
          <w:t xml:space="preserve">, </w:t>
        </w:r>
        <w:proofErr w:type="spellStart"/>
        <w:r w:rsidRPr="00274894">
          <w:rPr>
            <w:rFonts w:ascii="Arial" w:hAnsi="Arial" w:cs="Arial"/>
            <w:rPrChange w:id="877" w:author="Benitez, Alejandro" w:date="2025-03-05T10:50:00Z">
              <w:rPr/>
            </w:rPrChange>
          </w:rPr>
          <w:t>when</w:t>
        </w:r>
        <w:proofErr w:type="spellEnd"/>
        <w:r w:rsidRPr="00274894">
          <w:rPr>
            <w:rFonts w:ascii="Arial" w:hAnsi="Arial" w:cs="Arial"/>
            <w:rPrChange w:id="878" w:author="Benitez, Alejandro" w:date="2025-03-05T10:50:00Z">
              <w:rPr/>
            </w:rPrChange>
          </w:rPr>
          <w:t xml:space="preserve"> </w:t>
        </w:r>
        <w:proofErr w:type="spellStart"/>
        <w:r w:rsidRPr="00274894">
          <w:rPr>
            <w:rFonts w:ascii="Arial" w:hAnsi="Arial" w:cs="Arial"/>
            <w:rPrChange w:id="879" w:author="Benitez, Alejandro" w:date="2025-03-05T10:50:00Z">
              <w:rPr/>
            </w:rPrChange>
          </w:rPr>
          <w:t>networked</w:t>
        </w:r>
        <w:proofErr w:type="spellEnd"/>
        <w:r w:rsidRPr="00274894">
          <w:rPr>
            <w:rFonts w:ascii="Arial" w:hAnsi="Arial" w:cs="Arial"/>
            <w:rPrChange w:id="880" w:author="Benitez, Alejandro" w:date="2025-03-05T10:50:00Z">
              <w:rPr/>
            </w:rPrChange>
          </w:rPr>
          <w:t xml:space="preserve"> </w:t>
        </w:r>
        <w:proofErr w:type="spellStart"/>
        <w:r w:rsidRPr="00274894">
          <w:rPr>
            <w:rFonts w:ascii="Arial" w:hAnsi="Arial" w:cs="Arial"/>
            <w:rPrChange w:id="881" w:author="Benitez, Alejandro" w:date="2025-03-05T10:50:00Z">
              <w:rPr/>
            </w:rPrChange>
          </w:rPr>
          <w:t>together</w:t>
        </w:r>
        <w:proofErr w:type="spellEnd"/>
        <w:r w:rsidRPr="00274894">
          <w:rPr>
            <w:rFonts w:ascii="Arial" w:hAnsi="Arial" w:cs="Arial"/>
            <w:rPrChange w:id="882" w:author="Benitez, Alejandro" w:date="2025-03-05T10:50:00Z">
              <w:rPr/>
            </w:rPrChange>
          </w:rPr>
          <w:t xml:space="preserve">, </w:t>
        </w:r>
        <w:proofErr w:type="spellStart"/>
        <w:r w:rsidRPr="00274894">
          <w:rPr>
            <w:rFonts w:ascii="Arial" w:hAnsi="Arial" w:cs="Arial"/>
            <w:rPrChange w:id="883" w:author="Benitez, Alejandro" w:date="2025-03-05T10:50:00Z">
              <w:rPr/>
            </w:rPrChange>
          </w:rPr>
          <w:t>create</w:t>
        </w:r>
        <w:proofErr w:type="spellEnd"/>
        <w:r w:rsidRPr="00274894">
          <w:rPr>
            <w:rFonts w:ascii="Arial" w:hAnsi="Arial" w:cs="Arial"/>
            <w:rPrChange w:id="884" w:author="Benitez, Alejandro" w:date="2025-03-05T10:50:00Z">
              <w:rPr/>
            </w:rPrChange>
          </w:rPr>
          <w:t xml:space="preserve"> optimal </w:t>
        </w:r>
        <w:proofErr w:type="spellStart"/>
        <w:r w:rsidRPr="00274894">
          <w:rPr>
            <w:rFonts w:ascii="Arial" w:hAnsi="Arial" w:cs="Arial"/>
            <w:rPrChange w:id="885" w:author="Benitez, Alejandro" w:date="2025-03-05T10:50:00Z">
              <w:rPr/>
            </w:rPrChange>
          </w:rPr>
          <w:t>identification</w:t>
        </w:r>
        <w:proofErr w:type="spellEnd"/>
        <w:r w:rsidRPr="00274894">
          <w:rPr>
            <w:rFonts w:ascii="Arial" w:hAnsi="Arial" w:cs="Arial"/>
            <w:rPrChange w:id="886" w:author="Benitez, Alejandro" w:date="2025-03-05T10:50:00Z">
              <w:rPr/>
            </w:rPrChange>
          </w:rPr>
          <w:t xml:space="preserve"> </w:t>
        </w:r>
        <w:proofErr w:type="spellStart"/>
        <w:r w:rsidRPr="00274894">
          <w:rPr>
            <w:rFonts w:ascii="Arial" w:hAnsi="Arial" w:cs="Arial"/>
            <w:rPrChange w:id="887" w:author="Benitez, Alejandro" w:date="2025-03-05T10:50:00Z">
              <w:rPr/>
            </w:rPrChange>
          </w:rPr>
          <w:t>solutions</w:t>
        </w:r>
        <w:proofErr w:type="spellEnd"/>
        <w:r w:rsidRPr="00274894">
          <w:rPr>
            <w:rFonts w:ascii="Arial" w:hAnsi="Arial" w:cs="Arial"/>
            <w:rPrChange w:id="888" w:author="Benitez, Alejandro" w:date="2025-03-05T10:50:00Z">
              <w:rPr/>
            </w:rPrChange>
          </w:rPr>
          <w:t>.</w:t>
        </w:r>
      </w:ins>
    </w:p>
    <w:p w14:paraId="47789A43" w14:textId="77777777" w:rsidR="00274894" w:rsidRPr="00274894" w:rsidRDefault="00274894" w:rsidP="00274894">
      <w:pPr>
        <w:pStyle w:val="berschrift3"/>
        <w:rPr>
          <w:ins w:id="889" w:author="Benitez, Alejandro" w:date="2025-03-05T10:50:00Z"/>
          <w:rFonts w:ascii="Arial" w:hAnsi="Arial" w:cs="Arial"/>
          <w:b/>
          <w:color w:val="auto"/>
          <w:rPrChange w:id="890" w:author="Benitez, Alejandro" w:date="2025-03-05T10:51:00Z">
            <w:rPr>
              <w:ins w:id="891" w:author="Benitez, Alejandro" w:date="2025-03-05T10:50:00Z"/>
            </w:rPr>
          </w:rPrChange>
        </w:rPr>
      </w:pPr>
      <w:ins w:id="892" w:author="Benitez, Alejandro" w:date="2025-03-05T10:50:00Z">
        <w:r w:rsidRPr="00274894">
          <w:rPr>
            <w:rFonts w:ascii="Arial" w:hAnsi="Arial" w:cs="Arial"/>
            <w:b/>
            <w:color w:val="auto"/>
            <w:rPrChange w:id="893" w:author="Benitez, Alejandro" w:date="2025-03-05T10:51:00Z">
              <w:rPr/>
            </w:rPrChange>
          </w:rPr>
          <w:t xml:space="preserve">RFID Innovation: Smart </w:t>
        </w:r>
        <w:proofErr w:type="spellStart"/>
        <w:r w:rsidRPr="00274894">
          <w:rPr>
            <w:rFonts w:ascii="Arial" w:hAnsi="Arial" w:cs="Arial"/>
            <w:b/>
            <w:color w:val="auto"/>
            <w:rPrChange w:id="894" w:author="Benitez, Alejandro" w:date="2025-03-05T10:51:00Z">
              <w:rPr/>
            </w:rPrChange>
          </w:rPr>
          <w:t>data</w:t>
        </w:r>
        <w:proofErr w:type="spellEnd"/>
        <w:r w:rsidRPr="00274894">
          <w:rPr>
            <w:rFonts w:ascii="Arial" w:hAnsi="Arial" w:cs="Arial"/>
            <w:b/>
            <w:color w:val="auto"/>
            <w:rPrChange w:id="895" w:author="Benitez, Alejandro" w:date="2025-03-05T10:51:00Z">
              <w:rPr/>
            </w:rPrChange>
          </w:rPr>
          <w:t xml:space="preserve"> </w:t>
        </w:r>
        <w:proofErr w:type="spellStart"/>
        <w:r w:rsidRPr="00274894">
          <w:rPr>
            <w:rFonts w:ascii="Arial" w:hAnsi="Arial" w:cs="Arial"/>
            <w:b/>
            <w:color w:val="auto"/>
            <w:rPrChange w:id="896" w:author="Benitez, Alejandro" w:date="2025-03-05T10:51:00Z">
              <w:rPr/>
            </w:rPrChange>
          </w:rPr>
          <w:t>capture</w:t>
        </w:r>
        <w:proofErr w:type="spellEnd"/>
        <w:r w:rsidRPr="00274894">
          <w:rPr>
            <w:rFonts w:ascii="Arial" w:hAnsi="Arial" w:cs="Arial"/>
            <w:b/>
            <w:color w:val="auto"/>
            <w:rPrChange w:id="897" w:author="Benitez, Alejandro" w:date="2025-03-05T10:51:00Z">
              <w:rPr/>
            </w:rPrChange>
          </w:rPr>
          <w:t xml:space="preserve"> </w:t>
        </w:r>
        <w:proofErr w:type="spellStart"/>
        <w:r w:rsidRPr="00274894">
          <w:rPr>
            <w:rFonts w:ascii="Arial" w:hAnsi="Arial" w:cs="Arial"/>
            <w:b/>
            <w:color w:val="auto"/>
            <w:rPrChange w:id="898" w:author="Benitez, Alejandro" w:date="2025-03-05T10:51:00Z">
              <w:rPr/>
            </w:rPrChange>
          </w:rPr>
          <w:t>for</w:t>
        </w:r>
        <w:proofErr w:type="spellEnd"/>
        <w:r w:rsidRPr="00274894">
          <w:rPr>
            <w:rFonts w:ascii="Arial" w:hAnsi="Arial" w:cs="Arial"/>
            <w:b/>
            <w:color w:val="auto"/>
            <w:rPrChange w:id="899" w:author="Benitez, Alejandro" w:date="2025-03-05T10:51:00Z">
              <w:rPr/>
            </w:rPrChange>
          </w:rPr>
          <w:t xml:space="preserve"> maximum </w:t>
        </w:r>
        <w:proofErr w:type="spellStart"/>
        <w:r w:rsidRPr="00274894">
          <w:rPr>
            <w:rFonts w:ascii="Arial" w:hAnsi="Arial" w:cs="Arial"/>
            <w:b/>
            <w:color w:val="auto"/>
            <w:rPrChange w:id="900" w:author="Benitez, Alejandro" w:date="2025-03-05T10:51:00Z">
              <w:rPr/>
            </w:rPrChange>
          </w:rPr>
          <w:t>transparency</w:t>
        </w:r>
        <w:proofErr w:type="spellEnd"/>
        <w:r w:rsidRPr="00274894">
          <w:rPr>
            <w:rFonts w:ascii="Arial" w:hAnsi="Arial" w:cs="Arial"/>
            <w:b/>
            <w:color w:val="auto"/>
            <w:rPrChange w:id="901" w:author="Benitez, Alejandro" w:date="2025-03-05T10:51:00Z">
              <w:rPr/>
            </w:rPrChange>
          </w:rPr>
          <w:t xml:space="preserve"> in </w:t>
        </w:r>
        <w:proofErr w:type="spellStart"/>
        <w:r w:rsidRPr="00274894">
          <w:rPr>
            <w:rFonts w:ascii="Arial" w:hAnsi="Arial" w:cs="Arial"/>
            <w:b/>
            <w:color w:val="auto"/>
            <w:rPrChange w:id="902" w:author="Benitez, Alejandro" w:date="2025-03-05T10:51:00Z">
              <w:rPr/>
            </w:rPrChange>
          </w:rPr>
          <w:t>logistics</w:t>
        </w:r>
        <w:proofErr w:type="spellEnd"/>
      </w:ins>
    </w:p>
    <w:p w14:paraId="78C2C7DD" w14:textId="77777777" w:rsidR="00274894" w:rsidRPr="00274894" w:rsidRDefault="00274894" w:rsidP="00274894">
      <w:pPr>
        <w:pStyle w:val="StandardWeb"/>
        <w:rPr>
          <w:ins w:id="903" w:author="Benitez, Alejandro" w:date="2025-03-05T10:50:00Z"/>
          <w:rFonts w:ascii="Arial" w:hAnsi="Arial" w:cs="Arial"/>
          <w:rPrChange w:id="904" w:author="Benitez, Alejandro" w:date="2025-03-05T10:50:00Z">
            <w:rPr>
              <w:ins w:id="905" w:author="Benitez, Alejandro" w:date="2025-03-05T10:50:00Z"/>
            </w:rPr>
          </w:rPrChange>
        </w:rPr>
      </w:pPr>
      <w:proofErr w:type="spellStart"/>
      <w:ins w:id="906" w:author="Benitez, Alejandro" w:date="2025-03-05T10:50:00Z">
        <w:r w:rsidRPr="00274894">
          <w:rPr>
            <w:rFonts w:ascii="Arial" w:hAnsi="Arial" w:cs="Arial"/>
            <w:rPrChange w:id="907" w:author="Benitez, Alejandro" w:date="2025-03-05T10:50:00Z">
              <w:rPr/>
            </w:rPrChange>
          </w:rPr>
          <w:t>Our</w:t>
        </w:r>
        <w:proofErr w:type="spellEnd"/>
        <w:r w:rsidRPr="00274894">
          <w:rPr>
            <w:rFonts w:ascii="Arial" w:hAnsi="Arial" w:cs="Arial"/>
            <w:rPrChange w:id="908" w:author="Benitez, Alejandro" w:date="2025-03-05T10:50:00Z">
              <w:rPr/>
            </w:rPrChange>
          </w:rPr>
          <w:t xml:space="preserve"> </w:t>
        </w:r>
        <w:proofErr w:type="spellStart"/>
        <w:r w:rsidRPr="00274894">
          <w:rPr>
            <w:rFonts w:ascii="Arial" w:hAnsi="Arial" w:cs="Arial"/>
            <w:rPrChange w:id="909" w:author="Benitez, Alejandro" w:date="2025-03-05T10:50:00Z">
              <w:rPr/>
            </w:rPrChange>
          </w:rPr>
          <w:t>latest</w:t>
        </w:r>
        <w:proofErr w:type="spellEnd"/>
        <w:r w:rsidRPr="00274894">
          <w:rPr>
            <w:rFonts w:ascii="Arial" w:hAnsi="Arial" w:cs="Arial"/>
            <w:rPrChange w:id="910" w:author="Benitez, Alejandro" w:date="2025-03-05T10:50:00Z">
              <w:rPr/>
            </w:rPrChange>
          </w:rPr>
          <w:t xml:space="preserve"> RFID </w:t>
        </w:r>
        <w:proofErr w:type="spellStart"/>
        <w:r w:rsidRPr="00274894">
          <w:rPr>
            <w:rFonts w:ascii="Arial" w:hAnsi="Arial" w:cs="Arial"/>
            <w:rPrChange w:id="911" w:author="Benitez, Alejandro" w:date="2025-03-05T10:50:00Z">
              <w:rPr/>
            </w:rPrChange>
          </w:rPr>
          <w:t>labels</w:t>
        </w:r>
        <w:proofErr w:type="spellEnd"/>
        <w:r w:rsidRPr="00274894">
          <w:rPr>
            <w:rFonts w:ascii="Arial" w:hAnsi="Arial" w:cs="Arial"/>
            <w:rPrChange w:id="912" w:author="Benitez, Alejandro" w:date="2025-03-05T10:50:00Z">
              <w:rPr/>
            </w:rPrChange>
          </w:rPr>
          <w:t xml:space="preserve"> </w:t>
        </w:r>
        <w:proofErr w:type="spellStart"/>
        <w:r w:rsidRPr="00274894">
          <w:rPr>
            <w:rFonts w:ascii="Arial" w:hAnsi="Arial" w:cs="Arial"/>
            <w:rPrChange w:id="913" w:author="Benitez, Alejandro" w:date="2025-03-05T10:50:00Z">
              <w:rPr/>
            </w:rPrChange>
          </w:rPr>
          <w:t>with</w:t>
        </w:r>
        <w:proofErr w:type="spellEnd"/>
        <w:r w:rsidRPr="00274894">
          <w:rPr>
            <w:rFonts w:ascii="Arial" w:hAnsi="Arial" w:cs="Arial"/>
            <w:rPrChange w:id="914" w:author="Benitez, Alejandro" w:date="2025-03-05T10:50:00Z">
              <w:rPr/>
            </w:rPrChange>
          </w:rPr>
          <w:t xml:space="preserve"> </w:t>
        </w:r>
        <w:proofErr w:type="spellStart"/>
        <w:r w:rsidRPr="00274894">
          <w:rPr>
            <w:rFonts w:ascii="Arial" w:hAnsi="Arial" w:cs="Arial"/>
            <w:rPrChange w:id="915" w:author="Benitez, Alejandro" w:date="2025-03-05T10:50:00Z">
              <w:rPr/>
            </w:rPrChange>
          </w:rPr>
          <w:t>integrated</w:t>
        </w:r>
        <w:proofErr w:type="spellEnd"/>
        <w:r w:rsidRPr="00274894">
          <w:rPr>
            <w:rFonts w:ascii="Arial" w:hAnsi="Arial" w:cs="Arial"/>
            <w:rPrChange w:id="916" w:author="Benitez, Alejandro" w:date="2025-03-05T10:50:00Z">
              <w:rPr/>
            </w:rPrChange>
          </w:rPr>
          <w:t xml:space="preserve"> </w:t>
        </w:r>
        <w:proofErr w:type="spellStart"/>
        <w:r w:rsidRPr="00274894">
          <w:rPr>
            <w:rFonts w:ascii="Arial" w:hAnsi="Arial" w:cs="Arial"/>
            <w:rPrChange w:id="917" w:author="Benitez, Alejandro" w:date="2025-03-05T10:50:00Z">
              <w:rPr/>
            </w:rPrChange>
          </w:rPr>
          <w:t>temperature</w:t>
        </w:r>
        <w:proofErr w:type="spellEnd"/>
        <w:r w:rsidRPr="00274894">
          <w:rPr>
            <w:rFonts w:ascii="Arial" w:hAnsi="Arial" w:cs="Arial"/>
            <w:rPrChange w:id="918" w:author="Benitez, Alejandro" w:date="2025-03-05T10:50:00Z">
              <w:rPr/>
            </w:rPrChange>
          </w:rPr>
          <w:t xml:space="preserve"> </w:t>
        </w:r>
        <w:proofErr w:type="spellStart"/>
        <w:r w:rsidRPr="00274894">
          <w:rPr>
            <w:rFonts w:ascii="Arial" w:hAnsi="Arial" w:cs="Arial"/>
            <w:rPrChange w:id="919" w:author="Benitez, Alejandro" w:date="2025-03-05T10:50:00Z">
              <w:rPr/>
            </w:rPrChange>
          </w:rPr>
          <w:t>sensors</w:t>
        </w:r>
        <w:proofErr w:type="spellEnd"/>
        <w:r w:rsidRPr="00274894">
          <w:rPr>
            <w:rFonts w:ascii="Arial" w:hAnsi="Arial" w:cs="Arial"/>
            <w:rPrChange w:id="920" w:author="Benitez, Alejandro" w:date="2025-03-05T10:50:00Z">
              <w:rPr/>
            </w:rPrChange>
          </w:rPr>
          <w:t xml:space="preserve"> </w:t>
        </w:r>
        <w:proofErr w:type="spellStart"/>
        <w:r w:rsidRPr="00274894">
          <w:rPr>
            <w:rFonts w:ascii="Arial" w:hAnsi="Arial" w:cs="Arial"/>
            <w:rPrChange w:id="921" w:author="Benitez, Alejandro" w:date="2025-03-05T10:50:00Z">
              <w:rPr/>
            </w:rPrChange>
          </w:rPr>
          <w:t>enable</w:t>
        </w:r>
        <w:proofErr w:type="spellEnd"/>
        <w:r w:rsidRPr="00274894">
          <w:rPr>
            <w:rFonts w:ascii="Arial" w:hAnsi="Arial" w:cs="Arial"/>
            <w:rPrChange w:id="922" w:author="Benitez, Alejandro" w:date="2025-03-05T10:50:00Z">
              <w:rPr/>
            </w:rPrChange>
          </w:rPr>
          <w:t xml:space="preserve"> </w:t>
        </w:r>
        <w:proofErr w:type="spellStart"/>
        <w:r w:rsidRPr="00274894">
          <w:rPr>
            <w:rFonts w:ascii="Arial" w:hAnsi="Arial" w:cs="Arial"/>
            <w:rPrChange w:id="923" w:author="Benitez, Alejandro" w:date="2025-03-05T10:50:00Z">
              <w:rPr/>
            </w:rPrChange>
          </w:rPr>
          <w:t>continuous</w:t>
        </w:r>
        <w:proofErr w:type="spellEnd"/>
        <w:r w:rsidRPr="00274894">
          <w:rPr>
            <w:rFonts w:ascii="Arial" w:hAnsi="Arial" w:cs="Arial"/>
            <w:rPrChange w:id="924" w:author="Benitez, Alejandro" w:date="2025-03-05T10:50:00Z">
              <w:rPr/>
            </w:rPrChange>
          </w:rPr>
          <w:t xml:space="preserve"> </w:t>
        </w:r>
        <w:proofErr w:type="spellStart"/>
        <w:r w:rsidRPr="00274894">
          <w:rPr>
            <w:rFonts w:ascii="Arial" w:hAnsi="Arial" w:cs="Arial"/>
            <w:rPrChange w:id="925" w:author="Benitez, Alejandro" w:date="2025-03-05T10:50:00Z">
              <w:rPr/>
            </w:rPrChange>
          </w:rPr>
          <w:t>monitoring</w:t>
        </w:r>
        <w:proofErr w:type="spellEnd"/>
        <w:r w:rsidRPr="00274894">
          <w:rPr>
            <w:rFonts w:ascii="Arial" w:hAnsi="Arial" w:cs="Arial"/>
            <w:rPrChange w:id="926" w:author="Benitez, Alejandro" w:date="2025-03-05T10:50:00Z">
              <w:rPr/>
            </w:rPrChange>
          </w:rPr>
          <w:t xml:space="preserve"> </w:t>
        </w:r>
        <w:proofErr w:type="spellStart"/>
        <w:r w:rsidRPr="00274894">
          <w:rPr>
            <w:rFonts w:ascii="Arial" w:hAnsi="Arial" w:cs="Arial"/>
            <w:rPrChange w:id="927" w:author="Benitez, Alejandro" w:date="2025-03-05T10:50:00Z">
              <w:rPr/>
            </w:rPrChange>
          </w:rPr>
          <w:t>of</w:t>
        </w:r>
        <w:proofErr w:type="spellEnd"/>
        <w:r w:rsidRPr="00274894">
          <w:rPr>
            <w:rFonts w:ascii="Arial" w:hAnsi="Arial" w:cs="Arial"/>
            <w:rPrChange w:id="928" w:author="Benitez, Alejandro" w:date="2025-03-05T10:50:00Z">
              <w:rPr/>
            </w:rPrChange>
          </w:rPr>
          <w:t xml:space="preserve"> </w:t>
        </w:r>
        <w:proofErr w:type="spellStart"/>
        <w:r w:rsidRPr="00274894">
          <w:rPr>
            <w:rFonts w:ascii="Arial" w:hAnsi="Arial" w:cs="Arial"/>
            <w:rPrChange w:id="929" w:author="Benitez, Alejandro" w:date="2025-03-05T10:50:00Z">
              <w:rPr/>
            </w:rPrChange>
          </w:rPr>
          <w:t>critical</w:t>
        </w:r>
        <w:proofErr w:type="spellEnd"/>
        <w:r w:rsidRPr="00274894">
          <w:rPr>
            <w:rFonts w:ascii="Arial" w:hAnsi="Arial" w:cs="Arial"/>
            <w:rPrChange w:id="930" w:author="Benitez, Alejandro" w:date="2025-03-05T10:50:00Z">
              <w:rPr/>
            </w:rPrChange>
          </w:rPr>
          <w:t xml:space="preserve"> environmental </w:t>
        </w:r>
        <w:proofErr w:type="spellStart"/>
        <w:r w:rsidRPr="00274894">
          <w:rPr>
            <w:rFonts w:ascii="Arial" w:hAnsi="Arial" w:cs="Arial"/>
            <w:rPrChange w:id="931" w:author="Benitez, Alejandro" w:date="2025-03-05T10:50:00Z">
              <w:rPr/>
            </w:rPrChange>
          </w:rPr>
          <w:t>conditions</w:t>
        </w:r>
        <w:proofErr w:type="spellEnd"/>
        <w:r w:rsidRPr="00274894">
          <w:rPr>
            <w:rFonts w:ascii="Arial" w:hAnsi="Arial" w:cs="Arial"/>
            <w:rPrChange w:id="932" w:author="Benitez, Alejandro" w:date="2025-03-05T10:50:00Z">
              <w:rPr/>
            </w:rPrChange>
          </w:rPr>
          <w:t xml:space="preserve"> in </w:t>
        </w:r>
        <w:proofErr w:type="spellStart"/>
        <w:r w:rsidRPr="00274894">
          <w:rPr>
            <w:rFonts w:ascii="Arial" w:hAnsi="Arial" w:cs="Arial"/>
            <w:rPrChange w:id="933" w:author="Benitez, Alejandro" w:date="2025-03-05T10:50:00Z">
              <w:rPr/>
            </w:rPrChange>
          </w:rPr>
          <w:t>your</w:t>
        </w:r>
        <w:proofErr w:type="spellEnd"/>
        <w:r w:rsidRPr="00274894">
          <w:rPr>
            <w:rFonts w:ascii="Arial" w:hAnsi="Arial" w:cs="Arial"/>
            <w:rPrChange w:id="934" w:author="Benitez, Alejandro" w:date="2025-03-05T10:50:00Z">
              <w:rPr/>
            </w:rPrChange>
          </w:rPr>
          <w:t xml:space="preserve"> </w:t>
        </w:r>
        <w:proofErr w:type="spellStart"/>
        <w:r w:rsidRPr="00274894">
          <w:rPr>
            <w:rFonts w:ascii="Arial" w:hAnsi="Arial" w:cs="Arial"/>
            <w:rPrChange w:id="935" w:author="Benitez, Alejandro" w:date="2025-03-05T10:50:00Z">
              <w:rPr/>
            </w:rPrChange>
          </w:rPr>
          <w:t>supply</w:t>
        </w:r>
        <w:proofErr w:type="spellEnd"/>
        <w:r w:rsidRPr="00274894">
          <w:rPr>
            <w:rFonts w:ascii="Arial" w:hAnsi="Arial" w:cs="Arial"/>
            <w:rPrChange w:id="936" w:author="Benitez, Alejandro" w:date="2025-03-05T10:50:00Z">
              <w:rPr/>
            </w:rPrChange>
          </w:rPr>
          <w:t xml:space="preserve"> </w:t>
        </w:r>
        <w:proofErr w:type="spellStart"/>
        <w:r w:rsidRPr="00274894">
          <w:rPr>
            <w:rFonts w:ascii="Arial" w:hAnsi="Arial" w:cs="Arial"/>
            <w:rPrChange w:id="937" w:author="Benitez, Alejandro" w:date="2025-03-05T10:50:00Z">
              <w:rPr/>
            </w:rPrChange>
          </w:rPr>
          <w:t>chain</w:t>
        </w:r>
        <w:proofErr w:type="spellEnd"/>
        <w:r w:rsidRPr="00274894">
          <w:rPr>
            <w:rFonts w:ascii="Arial" w:hAnsi="Arial" w:cs="Arial"/>
            <w:rPrChange w:id="938" w:author="Benitez, Alejandro" w:date="2025-03-05T10:50:00Z">
              <w:rPr/>
            </w:rPrChange>
          </w:rPr>
          <w:t xml:space="preserve">. These </w:t>
        </w:r>
        <w:proofErr w:type="spellStart"/>
        <w:r w:rsidRPr="00274894">
          <w:rPr>
            <w:rFonts w:ascii="Arial" w:hAnsi="Arial" w:cs="Arial"/>
            <w:rPrChange w:id="939" w:author="Benitez, Alejandro" w:date="2025-03-05T10:50:00Z">
              <w:rPr/>
            </w:rPrChange>
          </w:rPr>
          <w:t>sensors</w:t>
        </w:r>
        <w:proofErr w:type="spellEnd"/>
        <w:r w:rsidRPr="00274894">
          <w:rPr>
            <w:rFonts w:ascii="Arial" w:hAnsi="Arial" w:cs="Arial"/>
            <w:rPrChange w:id="940" w:author="Benitez, Alejandro" w:date="2025-03-05T10:50:00Z">
              <w:rPr/>
            </w:rPrChange>
          </w:rPr>
          <w:t xml:space="preserve"> </w:t>
        </w:r>
        <w:proofErr w:type="spellStart"/>
        <w:r w:rsidRPr="00274894">
          <w:rPr>
            <w:rFonts w:ascii="Arial" w:hAnsi="Arial" w:cs="Arial"/>
            <w:rPrChange w:id="941" w:author="Benitez, Alejandro" w:date="2025-03-05T10:50:00Z">
              <w:rPr/>
            </w:rPrChange>
          </w:rPr>
          <w:t>record</w:t>
        </w:r>
        <w:proofErr w:type="spellEnd"/>
        <w:r w:rsidRPr="00274894">
          <w:rPr>
            <w:rFonts w:ascii="Arial" w:hAnsi="Arial" w:cs="Arial"/>
            <w:rPrChange w:id="942" w:author="Benitez, Alejandro" w:date="2025-03-05T10:50:00Z">
              <w:rPr/>
            </w:rPrChange>
          </w:rPr>
          <w:t xml:space="preserve"> </w:t>
        </w:r>
        <w:proofErr w:type="spellStart"/>
        <w:r w:rsidRPr="00274894">
          <w:rPr>
            <w:rFonts w:ascii="Arial" w:hAnsi="Arial" w:cs="Arial"/>
            <w:rPrChange w:id="943" w:author="Benitez, Alejandro" w:date="2025-03-05T10:50:00Z">
              <w:rPr/>
            </w:rPrChange>
          </w:rPr>
          <w:t>temperature</w:t>
        </w:r>
        <w:proofErr w:type="spellEnd"/>
        <w:r w:rsidRPr="00274894">
          <w:rPr>
            <w:rFonts w:ascii="Arial" w:hAnsi="Arial" w:cs="Arial"/>
            <w:rPrChange w:id="944" w:author="Benitez, Alejandro" w:date="2025-03-05T10:50:00Z">
              <w:rPr/>
            </w:rPrChange>
          </w:rPr>
          <w:t xml:space="preserve"> </w:t>
        </w:r>
        <w:proofErr w:type="spellStart"/>
        <w:r w:rsidRPr="00274894">
          <w:rPr>
            <w:rFonts w:ascii="Arial" w:hAnsi="Arial" w:cs="Arial"/>
            <w:rPrChange w:id="945" w:author="Benitez, Alejandro" w:date="2025-03-05T10:50:00Z">
              <w:rPr/>
            </w:rPrChange>
          </w:rPr>
          <w:t>ranges</w:t>
        </w:r>
        <w:proofErr w:type="spellEnd"/>
        <w:r w:rsidRPr="00274894">
          <w:rPr>
            <w:rFonts w:ascii="Arial" w:hAnsi="Arial" w:cs="Arial"/>
            <w:rPrChange w:id="946" w:author="Benitez, Alejandro" w:date="2025-03-05T10:50:00Z">
              <w:rPr/>
            </w:rPrChange>
          </w:rPr>
          <w:t xml:space="preserve"> </w:t>
        </w:r>
        <w:proofErr w:type="spellStart"/>
        <w:r w:rsidRPr="00274894">
          <w:rPr>
            <w:rFonts w:ascii="Arial" w:hAnsi="Arial" w:cs="Arial"/>
            <w:rPrChange w:id="947" w:author="Benitez, Alejandro" w:date="2025-03-05T10:50:00Z">
              <w:rPr/>
            </w:rPrChange>
          </w:rPr>
          <w:t>from</w:t>
        </w:r>
        <w:proofErr w:type="spellEnd"/>
        <w:r w:rsidRPr="00274894">
          <w:rPr>
            <w:rFonts w:ascii="Arial" w:hAnsi="Arial" w:cs="Arial"/>
            <w:rPrChange w:id="948" w:author="Benitez, Alejandro" w:date="2025-03-05T10:50:00Z">
              <w:rPr/>
            </w:rPrChange>
          </w:rPr>
          <w:t xml:space="preserve"> -40°C </w:t>
        </w:r>
        <w:proofErr w:type="spellStart"/>
        <w:r w:rsidRPr="00274894">
          <w:rPr>
            <w:rFonts w:ascii="Arial" w:hAnsi="Arial" w:cs="Arial"/>
            <w:rPrChange w:id="949" w:author="Benitez, Alejandro" w:date="2025-03-05T10:50:00Z">
              <w:rPr/>
            </w:rPrChange>
          </w:rPr>
          <w:t>to</w:t>
        </w:r>
        <w:proofErr w:type="spellEnd"/>
        <w:r w:rsidRPr="00274894">
          <w:rPr>
            <w:rFonts w:ascii="Arial" w:hAnsi="Arial" w:cs="Arial"/>
            <w:rPrChange w:id="950" w:author="Benitez, Alejandro" w:date="2025-03-05T10:50:00Z">
              <w:rPr/>
            </w:rPrChange>
          </w:rPr>
          <w:t xml:space="preserve"> +125°C and </w:t>
        </w:r>
        <w:proofErr w:type="spellStart"/>
        <w:r w:rsidRPr="00274894">
          <w:rPr>
            <w:rFonts w:ascii="Arial" w:hAnsi="Arial" w:cs="Arial"/>
            <w:rPrChange w:id="951" w:author="Benitez, Alejandro" w:date="2025-03-05T10:50:00Z">
              <w:rPr/>
            </w:rPrChange>
          </w:rPr>
          <w:t>facilitate</w:t>
        </w:r>
        <w:proofErr w:type="spellEnd"/>
        <w:r w:rsidRPr="00274894">
          <w:rPr>
            <w:rFonts w:ascii="Arial" w:hAnsi="Arial" w:cs="Arial"/>
            <w:rPrChange w:id="952" w:author="Benitez, Alejandro" w:date="2025-03-05T10:50:00Z">
              <w:rPr/>
            </w:rPrChange>
          </w:rPr>
          <w:t xml:space="preserve"> </w:t>
        </w:r>
        <w:proofErr w:type="spellStart"/>
        <w:r w:rsidRPr="00274894">
          <w:rPr>
            <w:rFonts w:ascii="Arial" w:hAnsi="Arial" w:cs="Arial"/>
            <w:rPrChange w:id="953" w:author="Benitez, Alejandro" w:date="2025-03-05T10:50:00Z">
              <w:rPr/>
            </w:rPrChange>
          </w:rPr>
          <w:t>automatic</w:t>
        </w:r>
        <w:proofErr w:type="spellEnd"/>
        <w:r w:rsidRPr="00274894">
          <w:rPr>
            <w:rFonts w:ascii="Arial" w:hAnsi="Arial" w:cs="Arial"/>
            <w:rPrChange w:id="954" w:author="Benitez, Alejandro" w:date="2025-03-05T10:50:00Z">
              <w:rPr/>
            </w:rPrChange>
          </w:rPr>
          <w:t xml:space="preserve"> </w:t>
        </w:r>
        <w:proofErr w:type="spellStart"/>
        <w:r w:rsidRPr="00274894">
          <w:rPr>
            <w:rFonts w:ascii="Arial" w:hAnsi="Arial" w:cs="Arial"/>
            <w:rPrChange w:id="955" w:author="Benitez, Alejandro" w:date="2025-03-05T10:50:00Z">
              <w:rPr/>
            </w:rPrChange>
          </w:rPr>
          <w:t>data</w:t>
        </w:r>
        <w:proofErr w:type="spellEnd"/>
        <w:r w:rsidRPr="00274894">
          <w:rPr>
            <w:rFonts w:ascii="Arial" w:hAnsi="Arial" w:cs="Arial"/>
            <w:rPrChange w:id="956" w:author="Benitez, Alejandro" w:date="2025-03-05T10:50:00Z">
              <w:rPr/>
            </w:rPrChange>
          </w:rPr>
          <w:t xml:space="preserve"> </w:t>
        </w:r>
        <w:proofErr w:type="spellStart"/>
        <w:r w:rsidRPr="00274894">
          <w:rPr>
            <w:rFonts w:ascii="Arial" w:hAnsi="Arial" w:cs="Arial"/>
            <w:rPrChange w:id="957" w:author="Benitez, Alejandro" w:date="2025-03-05T10:50:00Z">
              <w:rPr/>
            </w:rPrChange>
          </w:rPr>
          <w:t>collection</w:t>
        </w:r>
        <w:proofErr w:type="spellEnd"/>
        <w:r w:rsidRPr="00274894">
          <w:rPr>
            <w:rFonts w:ascii="Arial" w:hAnsi="Arial" w:cs="Arial"/>
            <w:rPrChange w:id="958" w:author="Benitez, Alejandro" w:date="2025-03-05T10:50:00Z">
              <w:rPr/>
            </w:rPrChange>
          </w:rPr>
          <w:t xml:space="preserve"> at </w:t>
        </w:r>
        <w:proofErr w:type="spellStart"/>
        <w:r w:rsidRPr="00274894">
          <w:rPr>
            <w:rFonts w:ascii="Arial" w:hAnsi="Arial" w:cs="Arial"/>
            <w:rPrChange w:id="959" w:author="Benitez, Alejandro" w:date="2025-03-05T10:50:00Z">
              <w:rPr/>
            </w:rPrChange>
          </w:rPr>
          <w:t>designated</w:t>
        </w:r>
        <w:proofErr w:type="spellEnd"/>
        <w:r w:rsidRPr="00274894">
          <w:rPr>
            <w:rFonts w:ascii="Arial" w:hAnsi="Arial" w:cs="Arial"/>
            <w:rPrChange w:id="960" w:author="Benitez, Alejandro" w:date="2025-03-05T10:50:00Z">
              <w:rPr/>
            </w:rPrChange>
          </w:rPr>
          <w:t xml:space="preserve"> RFID </w:t>
        </w:r>
        <w:proofErr w:type="spellStart"/>
        <w:r w:rsidRPr="00274894">
          <w:rPr>
            <w:rFonts w:ascii="Arial" w:hAnsi="Arial" w:cs="Arial"/>
            <w:rPrChange w:id="961" w:author="Benitez, Alejandro" w:date="2025-03-05T10:50:00Z">
              <w:rPr/>
            </w:rPrChange>
          </w:rPr>
          <w:t>reading</w:t>
        </w:r>
        <w:proofErr w:type="spellEnd"/>
        <w:r w:rsidRPr="00274894">
          <w:rPr>
            <w:rFonts w:ascii="Arial" w:hAnsi="Arial" w:cs="Arial"/>
            <w:rPrChange w:id="962" w:author="Benitez, Alejandro" w:date="2025-03-05T10:50:00Z">
              <w:rPr/>
            </w:rPrChange>
          </w:rPr>
          <w:t xml:space="preserve"> </w:t>
        </w:r>
        <w:proofErr w:type="spellStart"/>
        <w:r w:rsidRPr="00274894">
          <w:rPr>
            <w:rFonts w:ascii="Arial" w:hAnsi="Arial" w:cs="Arial"/>
            <w:rPrChange w:id="963" w:author="Benitez, Alejandro" w:date="2025-03-05T10:50:00Z">
              <w:rPr/>
            </w:rPrChange>
          </w:rPr>
          <w:t>points</w:t>
        </w:r>
        <w:proofErr w:type="spellEnd"/>
        <w:r w:rsidRPr="00274894">
          <w:rPr>
            <w:rFonts w:ascii="Arial" w:hAnsi="Arial" w:cs="Arial"/>
            <w:rPrChange w:id="964" w:author="Benitez, Alejandro" w:date="2025-03-05T10:50:00Z">
              <w:rPr/>
            </w:rPrChange>
          </w:rPr>
          <w:t xml:space="preserve">—ideal </w:t>
        </w:r>
        <w:proofErr w:type="spellStart"/>
        <w:r w:rsidRPr="00274894">
          <w:rPr>
            <w:rFonts w:ascii="Arial" w:hAnsi="Arial" w:cs="Arial"/>
            <w:rPrChange w:id="965" w:author="Benitez, Alejandro" w:date="2025-03-05T10:50:00Z">
              <w:rPr/>
            </w:rPrChange>
          </w:rPr>
          <w:t>for</w:t>
        </w:r>
        <w:proofErr w:type="spellEnd"/>
        <w:r w:rsidRPr="00274894">
          <w:rPr>
            <w:rFonts w:ascii="Arial" w:hAnsi="Arial" w:cs="Arial"/>
            <w:rPrChange w:id="966" w:author="Benitez, Alejandro" w:date="2025-03-05T10:50:00Z">
              <w:rPr/>
            </w:rPrChange>
          </w:rPr>
          <w:t xml:space="preserve"> </w:t>
        </w:r>
        <w:proofErr w:type="spellStart"/>
        <w:r w:rsidRPr="00274894">
          <w:rPr>
            <w:rFonts w:ascii="Arial" w:hAnsi="Arial" w:cs="Arial"/>
            <w:rPrChange w:id="967" w:author="Benitez, Alejandro" w:date="2025-03-05T10:50:00Z">
              <w:rPr/>
            </w:rPrChange>
          </w:rPr>
          <w:t>ensuring</w:t>
        </w:r>
        <w:proofErr w:type="spellEnd"/>
        <w:r w:rsidRPr="00274894">
          <w:rPr>
            <w:rFonts w:ascii="Arial" w:hAnsi="Arial" w:cs="Arial"/>
            <w:rPrChange w:id="968" w:author="Benitez, Alejandro" w:date="2025-03-05T10:50:00Z">
              <w:rPr/>
            </w:rPrChange>
          </w:rPr>
          <w:t xml:space="preserve"> </w:t>
        </w:r>
        <w:proofErr w:type="spellStart"/>
        <w:r w:rsidRPr="00274894">
          <w:rPr>
            <w:rFonts w:ascii="Arial" w:hAnsi="Arial" w:cs="Arial"/>
            <w:rPrChange w:id="969" w:author="Benitez, Alejandro" w:date="2025-03-05T10:50:00Z">
              <w:rPr/>
            </w:rPrChange>
          </w:rPr>
          <w:t>product</w:t>
        </w:r>
        <w:proofErr w:type="spellEnd"/>
        <w:r w:rsidRPr="00274894">
          <w:rPr>
            <w:rFonts w:ascii="Arial" w:hAnsi="Arial" w:cs="Arial"/>
            <w:rPrChange w:id="970" w:author="Benitez, Alejandro" w:date="2025-03-05T10:50:00Z">
              <w:rPr/>
            </w:rPrChange>
          </w:rPr>
          <w:t xml:space="preserve"> </w:t>
        </w:r>
        <w:proofErr w:type="spellStart"/>
        <w:r w:rsidRPr="00274894">
          <w:rPr>
            <w:rFonts w:ascii="Arial" w:hAnsi="Arial" w:cs="Arial"/>
            <w:rPrChange w:id="971" w:author="Benitez, Alejandro" w:date="2025-03-05T10:50:00Z">
              <w:rPr/>
            </w:rPrChange>
          </w:rPr>
          <w:t>traceability</w:t>
        </w:r>
        <w:proofErr w:type="spellEnd"/>
        <w:r w:rsidRPr="00274894">
          <w:rPr>
            <w:rFonts w:ascii="Arial" w:hAnsi="Arial" w:cs="Arial"/>
            <w:rPrChange w:id="972" w:author="Benitez, Alejandro" w:date="2025-03-05T10:50:00Z">
              <w:rPr/>
            </w:rPrChange>
          </w:rPr>
          <w:t xml:space="preserve"> and </w:t>
        </w:r>
        <w:proofErr w:type="spellStart"/>
        <w:r w:rsidRPr="00274894">
          <w:rPr>
            <w:rFonts w:ascii="Arial" w:hAnsi="Arial" w:cs="Arial"/>
            <w:rPrChange w:id="973" w:author="Benitez, Alejandro" w:date="2025-03-05T10:50:00Z">
              <w:rPr/>
            </w:rPrChange>
          </w:rPr>
          <w:t>quality</w:t>
        </w:r>
        <w:proofErr w:type="spellEnd"/>
        <w:r w:rsidRPr="00274894">
          <w:rPr>
            <w:rFonts w:ascii="Arial" w:hAnsi="Arial" w:cs="Arial"/>
            <w:rPrChange w:id="974" w:author="Benitez, Alejandro" w:date="2025-03-05T10:50:00Z">
              <w:rPr/>
            </w:rPrChange>
          </w:rPr>
          <w:t xml:space="preserve"> </w:t>
        </w:r>
        <w:proofErr w:type="spellStart"/>
        <w:r w:rsidRPr="00274894">
          <w:rPr>
            <w:rFonts w:ascii="Arial" w:hAnsi="Arial" w:cs="Arial"/>
            <w:rPrChange w:id="975" w:author="Benitez, Alejandro" w:date="2025-03-05T10:50:00Z">
              <w:rPr/>
            </w:rPrChange>
          </w:rPr>
          <w:t>assurance</w:t>
        </w:r>
        <w:proofErr w:type="spellEnd"/>
        <w:r w:rsidRPr="00274894">
          <w:rPr>
            <w:rFonts w:ascii="Arial" w:hAnsi="Arial" w:cs="Arial"/>
            <w:rPrChange w:id="976" w:author="Benitez, Alejandro" w:date="2025-03-05T10:50:00Z">
              <w:rPr/>
            </w:rPrChange>
          </w:rPr>
          <w:t>.</w:t>
        </w:r>
      </w:ins>
    </w:p>
    <w:p w14:paraId="637A6D15" w14:textId="77777777" w:rsidR="00274894" w:rsidRPr="00274894" w:rsidRDefault="00274894" w:rsidP="00274894">
      <w:pPr>
        <w:pStyle w:val="berschrift3"/>
        <w:rPr>
          <w:ins w:id="977" w:author="Benitez, Alejandro" w:date="2025-03-05T10:50:00Z"/>
          <w:rFonts w:ascii="Arial" w:hAnsi="Arial" w:cs="Arial"/>
          <w:b/>
          <w:color w:val="auto"/>
          <w:rPrChange w:id="978" w:author="Benitez, Alejandro" w:date="2025-03-05T10:51:00Z">
            <w:rPr>
              <w:ins w:id="979" w:author="Benitez, Alejandro" w:date="2025-03-05T10:50:00Z"/>
            </w:rPr>
          </w:rPrChange>
        </w:rPr>
      </w:pPr>
      <w:ins w:id="980" w:author="Benitez, Alejandro" w:date="2025-03-05T10:50:00Z">
        <w:r w:rsidRPr="00274894">
          <w:rPr>
            <w:rFonts w:ascii="Arial" w:hAnsi="Arial" w:cs="Arial"/>
            <w:b/>
            <w:color w:val="auto"/>
            <w:rPrChange w:id="981" w:author="Benitez, Alejandro" w:date="2025-03-05T10:51:00Z">
              <w:rPr/>
            </w:rPrChange>
          </w:rPr>
          <w:lastRenderedPageBreak/>
          <w:t>PID 3SIXTY: Cross-</w:t>
        </w:r>
        <w:proofErr w:type="spellStart"/>
        <w:r w:rsidRPr="00274894">
          <w:rPr>
            <w:rFonts w:ascii="Arial" w:hAnsi="Arial" w:cs="Arial"/>
            <w:b/>
            <w:color w:val="auto"/>
            <w:rPrChange w:id="982" w:author="Benitez, Alejandro" w:date="2025-03-05T10:51:00Z">
              <w:rPr/>
            </w:rPrChange>
          </w:rPr>
          <w:t>manufacturer</w:t>
        </w:r>
        <w:proofErr w:type="spellEnd"/>
        <w:r w:rsidRPr="00274894">
          <w:rPr>
            <w:rFonts w:ascii="Arial" w:hAnsi="Arial" w:cs="Arial"/>
            <w:b/>
            <w:color w:val="auto"/>
            <w:rPrChange w:id="983" w:author="Benitez, Alejandro" w:date="2025-03-05T10:51:00Z">
              <w:rPr/>
            </w:rPrChange>
          </w:rPr>
          <w:t xml:space="preserve"> </w:t>
        </w:r>
        <w:proofErr w:type="spellStart"/>
        <w:r w:rsidRPr="00274894">
          <w:rPr>
            <w:rFonts w:ascii="Arial" w:hAnsi="Arial" w:cs="Arial"/>
            <w:b/>
            <w:color w:val="auto"/>
            <w:rPrChange w:id="984" w:author="Benitez, Alejandro" w:date="2025-03-05T10:51:00Z">
              <w:rPr/>
            </w:rPrChange>
          </w:rPr>
          <w:t>software</w:t>
        </w:r>
        <w:proofErr w:type="spellEnd"/>
        <w:r w:rsidRPr="00274894">
          <w:rPr>
            <w:rFonts w:ascii="Arial" w:hAnsi="Arial" w:cs="Arial"/>
            <w:b/>
            <w:color w:val="auto"/>
            <w:rPrChange w:id="985" w:author="Benitez, Alejandro" w:date="2025-03-05T10:51:00Z">
              <w:rPr/>
            </w:rPrChange>
          </w:rPr>
          <w:t xml:space="preserve"> </w:t>
        </w:r>
        <w:proofErr w:type="spellStart"/>
        <w:r w:rsidRPr="00274894">
          <w:rPr>
            <w:rFonts w:ascii="Arial" w:hAnsi="Arial" w:cs="Arial"/>
            <w:b/>
            <w:color w:val="auto"/>
            <w:rPrChange w:id="986" w:author="Benitez, Alejandro" w:date="2025-03-05T10:51:00Z">
              <w:rPr/>
            </w:rPrChange>
          </w:rPr>
          <w:t>platform</w:t>
        </w:r>
        <w:proofErr w:type="spellEnd"/>
        <w:r w:rsidRPr="00274894">
          <w:rPr>
            <w:rFonts w:ascii="Arial" w:hAnsi="Arial" w:cs="Arial"/>
            <w:b/>
            <w:color w:val="auto"/>
            <w:rPrChange w:id="987" w:author="Benitez, Alejandro" w:date="2025-03-05T10:51:00Z">
              <w:rPr/>
            </w:rPrChange>
          </w:rPr>
          <w:t xml:space="preserve"> </w:t>
        </w:r>
        <w:proofErr w:type="spellStart"/>
        <w:r w:rsidRPr="00274894">
          <w:rPr>
            <w:rFonts w:ascii="Arial" w:hAnsi="Arial" w:cs="Arial"/>
            <w:b/>
            <w:color w:val="auto"/>
            <w:rPrChange w:id="988" w:author="Benitez, Alejandro" w:date="2025-03-05T10:51:00Z">
              <w:rPr/>
            </w:rPrChange>
          </w:rPr>
          <w:t>for</w:t>
        </w:r>
        <w:proofErr w:type="spellEnd"/>
        <w:r w:rsidRPr="00274894">
          <w:rPr>
            <w:rFonts w:ascii="Arial" w:hAnsi="Arial" w:cs="Arial"/>
            <w:b/>
            <w:color w:val="auto"/>
            <w:rPrChange w:id="989" w:author="Benitez, Alejandro" w:date="2025-03-05T10:51:00Z">
              <w:rPr/>
            </w:rPrChange>
          </w:rPr>
          <w:t xml:space="preserve"> PID network </w:t>
        </w:r>
        <w:proofErr w:type="spellStart"/>
        <w:r w:rsidRPr="00274894">
          <w:rPr>
            <w:rFonts w:ascii="Arial" w:hAnsi="Arial" w:cs="Arial"/>
            <w:b/>
            <w:color w:val="auto"/>
            <w:rPrChange w:id="990" w:author="Benitez, Alejandro" w:date="2025-03-05T10:51:00Z">
              <w:rPr/>
            </w:rPrChange>
          </w:rPr>
          <w:t>partners</w:t>
        </w:r>
        <w:proofErr w:type="spellEnd"/>
      </w:ins>
    </w:p>
    <w:p w14:paraId="6AB7ABF2" w14:textId="3BE82D1A" w:rsidR="00274894" w:rsidRPr="00274894" w:rsidRDefault="00274894" w:rsidP="00274894">
      <w:pPr>
        <w:pStyle w:val="StandardWeb"/>
        <w:rPr>
          <w:ins w:id="991" w:author="Benitez, Alejandro" w:date="2025-03-05T10:50:00Z"/>
          <w:rFonts w:ascii="Arial" w:hAnsi="Arial" w:cs="Arial"/>
          <w:rPrChange w:id="992" w:author="Benitez, Alejandro" w:date="2025-03-05T10:50:00Z">
            <w:rPr>
              <w:ins w:id="993" w:author="Benitez, Alejandro" w:date="2025-03-05T10:50:00Z"/>
            </w:rPr>
          </w:rPrChange>
        </w:rPr>
      </w:pPr>
      <w:proofErr w:type="spellStart"/>
      <w:ins w:id="994" w:author="Benitez, Alejandro" w:date="2025-03-05T10:50:00Z">
        <w:r w:rsidRPr="00274894">
          <w:rPr>
            <w:rFonts w:ascii="Arial" w:hAnsi="Arial" w:cs="Arial"/>
            <w:rPrChange w:id="995" w:author="Benitez, Alejandro" w:date="2025-03-05T10:50:00Z">
              <w:rPr/>
            </w:rPrChange>
          </w:rPr>
          <w:t>Another</w:t>
        </w:r>
        <w:proofErr w:type="spellEnd"/>
        <w:r w:rsidRPr="00274894">
          <w:rPr>
            <w:rFonts w:ascii="Arial" w:hAnsi="Arial" w:cs="Arial"/>
            <w:rPrChange w:id="996" w:author="Benitez, Alejandro" w:date="2025-03-05T10:50:00Z">
              <w:rPr/>
            </w:rPrChange>
          </w:rPr>
          <w:t xml:space="preserve"> </w:t>
        </w:r>
        <w:proofErr w:type="spellStart"/>
        <w:r w:rsidRPr="00274894">
          <w:rPr>
            <w:rFonts w:ascii="Arial" w:hAnsi="Arial" w:cs="Arial"/>
            <w:rPrChange w:id="997" w:author="Benitez, Alejandro" w:date="2025-03-05T10:50:00Z">
              <w:rPr/>
            </w:rPrChange>
          </w:rPr>
          <w:t>key</w:t>
        </w:r>
        <w:proofErr w:type="spellEnd"/>
        <w:r w:rsidRPr="00274894">
          <w:rPr>
            <w:rFonts w:ascii="Arial" w:hAnsi="Arial" w:cs="Arial"/>
            <w:rPrChange w:id="998" w:author="Benitez, Alejandro" w:date="2025-03-05T10:50:00Z">
              <w:rPr/>
            </w:rPrChange>
          </w:rPr>
          <w:t xml:space="preserve"> highlight at </w:t>
        </w:r>
        <w:proofErr w:type="spellStart"/>
        <w:r w:rsidRPr="00274894">
          <w:rPr>
            <w:rFonts w:ascii="Arial" w:hAnsi="Arial" w:cs="Arial"/>
            <w:rPrChange w:id="999" w:author="Benitez, Alejandro" w:date="2025-03-05T10:50:00Z">
              <w:rPr/>
            </w:rPrChange>
          </w:rPr>
          <w:t>the</w:t>
        </w:r>
        <w:proofErr w:type="spellEnd"/>
        <w:r w:rsidRPr="00274894">
          <w:rPr>
            <w:rFonts w:ascii="Arial" w:hAnsi="Arial" w:cs="Arial"/>
            <w:rPrChange w:id="1000" w:author="Benitez, Alejandro" w:date="2025-03-05T10:50:00Z">
              <w:rPr/>
            </w:rPrChange>
          </w:rPr>
          <w:t xml:space="preserve"> Logopak and NOVEXX Solutions </w:t>
        </w:r>
        <w:proofErr w:type="spellStart"/>
        <w:r w:rsidRPr="00274894">
          <w:rPr>
            <w:rFonts w:ascii="Arial" w:hAnsi="Arial" w:cs="Arial"/>
            <w:rPrChange w:id="1001" w:author="Benitez, Alejandro" w:date="2025-03-05T10:50:00Z">
              <w:rPr/>
            </w:rPrChange>
          </w:rPr>
          <w:t>exhibit</w:t>
        </w:r>
        <w:proofErr w:type="spellEnd"/>
        <w:r w:rsidRPr="00274894">
          <w:rPr>
            <w:rFonts w:ascii="Arial" w:hAnsi="Arial" w:cs="Arial"/>
            <w:rPrChange w:id="1002" w:author="Benitez, Alejandro" w:date="2025-03-05T10:50:00Z">
              <w:rPr/>
            </w:rPrChange>
          </w:rPr>
          <w:t xml:space="preserve"> </w:t>
        </w:r>
        <w:proofErr w:type="spellStart"/>
        <w:r w:rsidRPr="00274894">
          <w:rPr>
            <w:rFonts w:ascii="Arial" w:hAnsi="Arial" w:cs="Arial"/>
            <w:rPrChange w:id="1003" w:author="Benitez, Alejandro" w:date="2025-03-05T10:50:00Z">
              <w:rPr/>
            </w:rPrChange>
          </w:rPr>
          <w:t>is</w:t>
        </w:r>
        <w:proofErr w:type="spellEnd"/>
        <w:r w:rsidRPr="00274894">
          <w:rPr>
            <w:rFonts w:ascii="Arial" w:hAnsi="Arial" w:cs="Arial"/>
            <w:rPrChange w:id="1004" w:author="Benitez, Alejandro" w:date="2025-03-05T10:50:00Z">
              <w:rPr/>
            </w:rPrChange>
          </w:rPr>
          <w:t xml:space="preserve"> </w:t>
        </w:r>
        <w:proofErr w:type="spellStart"/>
        <w:r w:rsidRPr="00274894">
          <w:rPr>
            <w:rFonts w:ascii="Arial" w:hAnsi="Arial" w:cs="Arial"/>
            <w:rPrChange w:id="1005" w:author="Benitez, Alejandro" w:date="2025-03-05T10:50:00Z">
              <w:rPr/>
            </w:rPrChange>
          </w:rPr>
          <w:t>the</w:t>
        </w:r>
        <w:proofErr w:type="spellEnd"/>
        <w:r w:rsidRPr="00274894">
          <w:rPr>
            <w:rFonts w:ascii="Arial" w:hAnsi="Arial" w:cs="Arial"/>
            <w:rPrChange w:id="1006" w:author="Benitez, Alejandro" w:date="2025-03-05T10:50:00Z">
              <w:rPr/>
            </w:rPrChange>
          </w:rPr>
          <w:t xml:space="preserve"> </w:t>
        </w:r>
        <w:proofErr w:type="spellStart"/>
        <w:r w:rsidRPr="00274894">
          <w:rPr>
            <w:rFonts w:ascii="Arial" w:hAnsi="Arial" w:cs="Arial"/>
            <w:rPrChange w:id="1007" w:author="Benitez, Alejandro" w:date="2025-03-05T10:50:00Z">
              <w:rPr/>
            </w:rPrChange>
          </w:rPr>
          <w:t>presentation</w:t>
        </w:r>
        <w:proofErr w:type="spellEnd"/>
        <w:r w:rsidRPr="00274894">
          <w:rPr>
            <w:rFonts w:ascii="Arial" w:hAnsi="Arial" w:cs="Arial"/>
            <w:rPrChange w:id="1008" w:author="Benitez, Alejandro" w:date="2025-03-05T10:50:00Z">
              <w:rPr/>
            </w:rPrChange>
          </w:rPr>
          <w:t xml:space="preserve"> </w:t>
        </w:r>
        <w:proofErr w:type="spellStart"/>
        <w:r w:rsidRPr="00274894">
          <w:rPr>
            <w:rFonts w:ascii="Arial" w:hAnsi="Arial" w:cs="Arial"/>
            <w:rPrChange w:id="1009" w:author="Benitez, Alejandro" w:date="2025-03-05T10:50:00Z">
              <w:rPr/>
            </w:rPrChange>
          </w:rPr>
          <w:t>of</w:t>
        </w:r>
        <w:proofErr w:type="spellEnd"/>
        <w:r w:rsidRPr="00274894">
          <w:rPr>
            <w:rFonts w:ascii="Arial" w:hAnsi="Arial" w:cs="Arial"/>
            <w:rPrChange w:id="1010" w:author="Benitez, Alejandro" w:date="2025-03-05T10:50:00Z">
              <w:rPr/>
            </w:rPrChange>
          </w:rPr>
          <w:t xml:space="preserve"> </w:t>
        </w:r>
        <w:proofErr w:type="spellStart"/>
        <w:r w:rsidRPr="00274894">
          <w:rPr>
            <w:rFonts w:ascii="Arial" w:hAnsi="Arial" w:cs="Arial"/>
            <w:rPrChange w:id="1011" w:author="Benitez, Alejandro" w:date="2025-03-05T10:50:00Z">
              <w:rPr/>
            </w:rPrChange>
          </w:rPr>
          <w:t>the</w:t>
        </w:r>
        <w:proofErr w:type="spellEnd"/>
        <w:r w:rsidRPr="00274894">
          <w:rPr>
            <w:rFonts w:ascii="Arial" w:hAnsi="Arial" w:cs="Arial"/>
            <w:rPrChange w:id="1012" w:author="Benitez, Alejandro" w:date="2025-03-05T10:50:00Z">
              <w:rPr/>
            </w:rPrChange>
          </w:rPr>
          <w:t xml:space="preserve"> PID 3SIXTY </w:t>
        </w:r>
        <w:proofErr w:type="spellStart"/>
        <w:r w:rsidRPr="00274894">
          <w:rPr>
            <w:rFonts w:ascii="Arial" w:hAnsi="Arial" w:cs="Arial"/>
            <w:rPrChange w:id="1013" w:author="Benitez, Alejandro" w:date="2025-03-05T10:50:00Z">
              <w:rPr/>
            </w:rPrChange>
          </w:rPr>
          <w:t>software</w:t>
        </w:r>
        <w:proofErr w:type="spellEnd"/>
        <w:r w:rsidRPr="00274894">
          <w:rPr>
            <w:rFonts w:ascii="Arial" w:hAnsi="Arial" w:cs="Arial"/>
            <w:rPrChange w:id="1014" w:author="Benitez, Alejandro" w:date="2025-03-05T10:50:00Z">
              <w:rPr/>
            </w:rPrChange>
          </w:rPr>
          <w:t xml:space="preserve"> </w:t>
        </w:r>
        <w:proofErr w:type="spellStart"/>
        <w:r w:rsidRPr="00274894">
          <w:rPr>
            <w:rFonts w:ascii="Arial" w:hAnsi="Arial" w:cs="Arial"/>
            <w:rPrChange w:id="1015" w:author="Benitez, Alejandro" w:date="2025-03-05T10:50:00Z">
              <w:rPr/>
            </w:rPrChange>
          </w:rPr>
          <w:t>platform</w:t>
        </w:r>
        <w:proofErr w:type="spellEnd"/>
        <w:r w:rsidRPr="00274894">
          <w:rPr>
            <w:rFonts w:ascii="Arial" w:hAnsi="Arial" w:cs="Arial"/>
            <w:rPrChange w:id="1016" w:author="Benitez, Alejandro" w:date="2025-03-05T10:50:00Z">
              <w:rPr/>
            </w:rPrChange>
          </w:rPr>
          <w:t xml:space="preserve">, </w:t>
        </w:r>
        <w:proofErr w:type="spellStart"/>
        <w:r w:rsidRPr="00274894">
          <w:rPr>
            <w:rFonts w:ascii="Arial" w:hAnsi="Arial" w:cs="Arial"/>
            <w:rPrChange w:id="1017" w:author="Benitez, Alejandro" w:date="2025-03-05T10:50:00Z">
              <w:rPr/>
            </w:rPrChange>
          </w:rPr>
          <w:t>developed</w:t>
        </w:r>
        <w:proofErr w:type="spellEnd"/>
        <w:r w:rsidRPr="00274894">
          <w:rPr>
            <w:rFonts w:ascii="Arial" w:hAnsi="Arial" w:cs="Arial"/>
            <w:rPrChange w:id="1018" w:author="Benitez, Alejandro" w:date="2025-03-05T10:50:00Z">
              <w:rPr/>
            </w:rPrChange>
          </w:rPr>
          <w:t xml:space="preserve"> </w:t>
        </w:r>
        <w:proofErr w:type="spellStart"/>
        <w:r w:rsidRPr="00274894">
          <w:rPr>
            <w:rFonts w:ascii="Arial" w:hAnsi="Arial" w:cs="Arial"/>
            <w:rPrChange w:id="1019" w:author="Benitez, Alejandro" w:date="2025-03-05T10:50:00Z">
              <w:rPr/>
            </w:rPrChange>
          </w:rPr>
          <w:t>collaboratively</w:t>
        </w:r>
        <w:proofErr w:type="spellEnd"/>
        <w:r w:rsidRPr="00274894">
          <w:rPr>
            <w:rFonts w:ascii="Arial" w:hAnsi="Arial" w:cs="Arial"/>
            <w:rPrChange w:id="1020" w:author="Benitez, Alejandro" w:date="2025-03-05T10:50:00Z">
              <w:rPr/>
            </w:rPrChange>
          </w:rPr>
          <w:t xml:space="preserve"> </w:t>
        </w:r>
        <w:proofErr w:type="spellStart"/>
        <w:r w:rsidRPr="00274894">
          <w:rPr>
            <w:rFonts w:ascii="Arial" w:hAnsi="Arial" w:cs="Arial"/>
            <w:rPrChange w:id="1021" w:author="Benitez, Alejandro" w:date="2025-03-05T10:50:00Z">
              <w:rPr/>
            </w:rPrChange>
          </w:rPr>
          <w:t>within</w:t>
        </w:r>
        <w:proofErr w:type="spellEnd"/>
        <w:r w:rsidRPr="00274894">
          <w:rPr>
            <w:rFonts w:ascii="Arial" w:hAnsi="Arial" w:cs="Arial"/>
            <w:rPrChange w:id="1022" w:author="Benitez, Alejandro" w:date="2025-03-05T10:50:00Z">
              <w:rPr/>
            </w:rPrChange>
          </w:rPr>
          <w:t xml:space="preserve"> </w:t>
        </w:r>
        <w:proofErr w:type="spellStart"/>
        <w:r w:rsidRPr="00274894">
          <w:rPr>
            <w:rFonts w:ascii="Arial" w:hAnsi="Arial" w:cs="Arial"/>
            <w:rPrChange w:id="1023" w:author="Benitez, Alejandro" w:date="2025-03-05T10:50:00Z">
              <w:rPr/>
            </w:rPrChange>
          </w:rPr>
          <w:t>the</w:t>
        </w:r>
        <w:proofErr w:type="spellEnd"/>
        <w:r w:rsidRPr="00274894">
          <w:rPr>
            <w:rFonts w:ascii="Arial" w:hAnsi="Arial" w:cs="Arial"/>
            <w:rPrChange w:id="1024" w:author="Benitez, Alejandro" w:date="2025-03-05T10:50:00Z">
              <w:rPr/>
            </w:rPrChange>
          </w:rPr>
          <w:t xml:space="preserve"> PID Group. All </w:t>
        </w:r>
        <w:proofErr w:type="spellStart"/>
        <w:r w:rsidRPr="00274894">
          <w:rPr>
            <w:rFonts w:ascii="Arial" w:hAnsi="Arial" w:cs="Arial"/>
            <w:rPrChange w:id="1025" w:author="Benitez, Alejandro" w:date="2025-03-05T10:50:00Z">
              <w:rPr/>
            </w:rPrChange>
          </w:rPr>
          <w:t>devices</w:t>
        </w:r>
        <w:proofErr w:type="spellEnd"/>
        <w:r w:rsidRPr="00274894">
          <w:rPr>
            <w:rFonts w:ascii="Arial" w:hAnsi="Arial" w:cs="Arial"/>
            <w:rPrChange w:id="1026" w:author="Benitez, Alejandro" w:date="2025-03-05T10:50:00Z">
              <w:rPr/>
            </w:rPrChange>
          </w:rPr>
          <w:t xml:space="preserve"> on </w:t>
        </w:r>
        <w:proofErr w:type="spellStart"/>
        <w:r w:rsidRPr="00274894">
          <w:rPr>
            <w:rFonts w:ascii="Arial" w:hAnsi="Arial" w:cs="Arial"/>
            <w:rPrChange w:id="1027" w:author="Benitez, Alejandro" w:date="2025-03-05T10:50:00Z">
              <w:rPr/>
            </w:rPrChange>
          </w:rPr>
          <w:t>the</w:t>
        </w:r>
        <w:proofErr w:type="spellEnd"/>
        <w:r w:rsidRPr="00274894">
          <w:rPr>
            <w:rFonts w:ascii="Arial" w:hAnsi="Arial" w:cs="Arial"/>
            <w:rPrChange w:id="1028" w:author="Benitez, Alejandro" w:date="2025-03-05T10:50:00Z">
              <w:rPr/>
            </w:rPrChange>
          </w:rPr>
          <w:t xml:space="preserve"> stand </w:t>
        </w:r>
        <w:proofErr w:type="spellStart"/>
        <w:r w:rsidRPr="00274894">
          <w:rPr>
            <w:rFonts w:ascii="Arial" w:hAnsi="Arial" w:cs="Arial"/>
            <w:rPrChange w:id="1029" w:author="Benitez, Alejandro" w:date="2025-03-05T10:50:00Z">
              <w:rPr/>
            </w:rPrChange>
          </w:rPr>
          <w:t>are</w:t>
        </w:r>
        <w:proofErr w:type="spellEnd"/>
        <w:r w:rsidRPr="00274894">
          <w:rPr>
            <w:rFonts w:ascii="Arial" w:hAnsi="Arial" w:cs="Arial"/>
            <w:rPrChange w:id="1030" w:author="Benitez, Alejandro" w:date="2025-03-05T10:50:00Z">
              <w:rPr/>
            </w:rPrChange>
          </w:rPr>
          <w:t xml:space="preserve"> </w:t>
        </w:r>
        <w:proofErr w:type="spellStart"/>
        <w:r w:rsidRPr="00274894">
          <w:rPr>
            <w:rFonts w:ascii="Arial" w:hAnsi="Arial" w:cs="Arial"/>
            <w:rPrChange w:id="1031" w:author="Benitez, Alejandro" w:date="2025-03-05T10:50:00Z">
              <w:rPr/>
            </w:rPrChange>
          </w:rPr>
          <w:t>networked</w:t>
        </w:r>
        <w:proofErr w:type="spellEnd"/>
        <w:r w:rsidRPr="00274894">
          <w:rPr>
            <w:rFonts w:ascii="Arial" w:hAnsi="Arial" w:cs="Arial"/>
            <w:rPrChange w:id="1032" w:author="Benitez, Alejandro" w:date="2025-03-05T10:50:00Z">
              <w:rPr/>
            </w:rPrChange>
          </w:rPr>
          <w:t xml:space="preserve"> and </w:t>
        </w:r>
        <w:proofErr w:type="spellStart"/>
        <w:r w:rsidRPr="00274894">
          <w:rPr>
            <w:rFonts w:ascii="Arial" w:hAnsi="Arial" w:cs="Arial"/>
            <w:rPrChange w:id="1033" w:author="Benitez, Alejandro" w:date="2025-03-05T10:50:00Z">
              <w:rPr/>
            </w:rPrChange>
          </w:rPr>
          <w:t>controlled</w:t>
        </w:r>
        <w:proofErr w:type="spellEnd"/>
        <w:r w:rsidRPr="00274894">
          <w:rPr>
            <w:rFonts w:ascii="Arial" w:hAnsi="Arial" w:cs="Arial"/>
            <w:rPrChange w:id="1034" w:author="Benitez, Alejandro" w:date="2025-03-05T10:50:00Z">
              <w:rPr/>
            </w:rPrChange>
          </w:rPr>
          <w:t xml:space="preserve"> via </w:t>
        </w:r>
        <w:proofErr w:type="spellStart"/>
        <w:r w:rsidRPr="00274894">
          <w:rPr>
            <w:rFonts w:ascii="Arial" w:hAnsi="Arial" w:cs="Arial"/>
            <w:rPrChange w:id="1035" w:author="Benitez, Alejandro" w:date="2025-03-05T10:50:00Z">
              <w:rPr/>
            </w:rPrChange>
          </w:rPr>
          <w:t>this</w:t>
        </w:r>
        <w:proofErr w:type="spellEnd"/>
        <w:r w:rsidRPr="00274894">
          <w:rPr>
            <w:rFonts w:ascii="Arial" w:hAnsi="Arial" w:cs="Arial"/>
            <w:rPrChange w:id="1036" w:author="Benitez, Alejandro" w:date="2025-03-05T10:50:00Z">
              <w:rPr/>
            </w:rPrChange>
          </w:rPr>
          <w:t xml:space="preserve"> </w:t>
        </w:r>
        <w:proofErr w:type="spellStart"/>
        <w:r w:rsidRPr="00274894">
          <w:rPr>
            <w:rFonts w:ascii="Arial" w:hAnsi="Arial" w:cs="Arial"/>
            <w:rPrChange w:id="1037" w:author="Benitez, Alejandro" w:date="2025-03-05T10:50:00Z">
              <w:rPr/>
            </w:rPrChange>
          </w:rPr>
          <w:t>software</w:t>
        </w:r>
        <w:proofErr w:type="spellEnd"/>
        <w:r w:rsidRPr="00274894">
          <w:rPr>
            <w:rFonts w:ascii="Arial" w:hAnsi="Arial" w:cs="Arial"/>
            <w:rPrChange w:id="1038" w:author="Benitez, Alejandro" w:date="2025-03-05T10:50:00Z">
              <w:rPr/>
            </w:rPrChange>
          </w:rPr>
          <w:t>.</w:t>
        </w:r>
        <w:r w:rsidRPr="00274894">
          <w:rPr>
            <w:rFonts w:ascii="Arial" w:hAnsi="Arial" w:cs="Arial"/>
            <w:rPrChange w:id="1039" w:author="Benitez, Alejandro" w:date="2025-03-05T10:50:00Z">
              <w:rPr/>
            </w:rPrChange>
          </w:rPr>
          <w:br/>
          <w:t xml:space="preserve">Visitors will </w:t>
        </w:r>
        <w:proofErr w:type="spellStart"/>
        <w:r w:rsidRPr="00274894">
          <w:rPr>
            <w:rFonts w:ascii="Arial" w:hAnsi="Arial" w:cs="Arial"/>
            <w:rPrChange w:id="1040" w:author="Benitez, Alejandro" w:date="2025-03-05T10:50:00Z">
              <w:rPr/>
            </w:rPrChange>
          </w:rPr>
          <w:t>be</w:t>
        </w:r>
        <w:proofErr w:type="spellEnd"/>
        <w:r w:rsidRPr="00274894">
          <w:rPr>
            <w:rFonts w:ascii="Arial" w:hAnsi="Arial" w:cs="Arial"/>
            <w:rPrChange w:id="1041" w:author="Benitez, Alejandro" w:date="2025-03-05T10:50:00Z">
              <w:rPr/>
            </w:rPrChange>
          </w:rPr>
          <w:t xml:space="preserve"> </w:t>
        </w:r>
        <w:proofErr w:type="spellStart"/>
        <w:r w:rsidRPr="00274894">
          <w:rPr>
            <w:rFonts w:ascii="Arial" w:hAnsi="Arial" w:cs="Arial"/>
            <w:rPrChange w:id="1042" w:author="Benitez, Alejandro" w:date="2025-03-05T10:50:00Z">
              <w:rPr/>
            </w:rPrChange>
          </w:rPr>
          <w:t>able</w:t>
        </w:r>
        <w:proofErr w:type="spellEnd"/>
        <w:r w:rsidRPr="00274894">
          <w:rPr>
            <w:rFonts w:ascii="Arial" w:hAnsi="Arial" w:cs="Arial"/>
            <w:rPrChange w:id="1043" w:author="Benitez, Alejandro" w:date="2025-03-05T10:50:00Z">
              <w:rPr/>
            </w:rPrChange>
          </w:rPr>
          <w:t xml:space="preserve"> </w:t>
        </w:r>
        <w:proofErr w:type="spellStart"/>
        <w:r w:rsidRPr="00274894">
          <w:rPr>
            <w:rFonts w:ascii="Arial" w:hAnsi="Arial" w:cs="Arial"/>
            <w:rPrChange w:id="1044" w:author="Benitez, Alejandro" w:date="2025-03-05T10:50:00Z">
              <w:rPr/>
            </w:rPrChange>
          </w:rPr>
          <w:t>to</w:t>
        </w:r>
        <w:proofErr w:type="spellEnd"/>
        <w:r w:rsidRPr="00274894">
          <w:rPr>
            <w:rFonts w:ascii="Arial" w:hAnsi="Arial" w:cs="Arial"/>
            <w:rPrChange w:id="1045" w:author="Benitez, Alejandro" w:date="2025-03-05T10:50:00Z">
              <w:rPr/>
            </w:rPrChange>
          </w:rPr>
          <w:t xml:space="preserve"> </w:t>
        </w:r>
        <w:proofErr w:type="spellStart"/>
        <w:r w:rsidRPr="00274894">
          <w:rPr>
            <w:rFonts w:ascii="Arial" w:hAnsi="Arial" w:cs="Arial"/>
            <w:rPrChange w:id="1046" w:author="Benitez, Alejandro" w:date="2025-03-05T10:50:00Z">
              <w:rPr/>
            </w:rPrChange>
          </w:rPr>
          <w:t>experience</w:t>
        </w:r>
        <w:proofErr w:type="spellEnd"/>
        <w:r w:rsidRPr="00274894">
          <w:rPr>
            <w:rFonts w:ascii="Arial" w:hAnsi="Arial" w:cs="Arial"/>
            <w:rPrChange w:id="1047" w:author="Benitez, Alejandro" w:date="2025-03-05T10:50:00Z">
              <w:rPr/>
            </w:rPrChange>
          </w:rPr>
          <w:t xml:space="preserve"> live </w:t>
        </w:r>
        <w:proofErr w:type="spellStart"/>
        <w:r w:rsidRPr="00274894">
          <w:rPr>
            <w:rFonts w:ascii="Arial" w:hAnsi="Arial" w:cs="Arial"/>
            <w:rPrChange w:id="1048" w:author="Benitez, Alejandro" w:date="2025-03-05T10:50:00Z">
              <w:rPr/>
            </w:rPrChange>
          </w:rPr>
          <w:t>demonstrations</w:t>
        </w:r>
        <w:proofErr w:type="spellEnd"/>
        <w:r w:rsidRPr="00274894">
          <w:rPr>
            <w:rFonts w:ascii="Arial" w:hAnsi="Arial" w:cs="Arial"/>
            <w:rPrChange w:id="1049" w:author="Benitez, Alejandro" w:date="2025-03-05T10:50:00Z">
              <w:rPr/>
            </w:rPrChange>
          </w:rPr>
          <w:t xml:space="preserve"> </w:t>
        </w:r>
        <w:proofErr w:type="spellStart"/>
        <w:r w:rsidRPr="00274894">
          <w:rPr>
            <w:rFonts w:ascii="Arial" w:hAnsi="Arial" w:cs="Arial"/>
            <w:rPrChange w:id="1050" w:author="Benitez, Alejandro" w:date="2025-03-05T10:50:00Z">
              <w:rPr/>
            </w:rPrChange>
          </w:rPr>
          <w:t>of</w:t>
        </w:r>
        <w:proofErr w:type="spellEnd"/>
        <w:r w:rsidRPr="00274894">
          <w:rPr>
            <w:rFonts w:ascii="Arial" w:hAnsi="Arial" w:cs="Arial"/>
            <w:rPrChange w:id="1051" w:author="Benitez, Alejandro" w:date="2025-03-05T10:50:00Z">
              <w:rPr/>
            </w:rPrChange>
          </w:rPr>
          <w:t xml:space="preserve"> </w:t>
        </w:r>
        <w:proofErr w:type="spellStart"/>
        <w:r w:rsidRPr="00274894">
          <w:rPr>
            <w:rFonts w:ascii="Arial" w:hAnsi="Arial" w:cs="Arial"/>
            <w:rPrChange w:id="1052" w:author="Benitez, Alejandro" w:date="2025-03-05T10:50:00Z">
              <w:rPr/>
            </w:rPrChange>
          </w:rPr>
          <w:t>seamless</w:t>
        </w:r>
        <w:proofErr w:type="spellEnd"/>
        <w:r w:rsidRPr="00274894">
          <w:rPr>
            <w:rFonts w:ascii="Arial" w:hAnsi="Arial" w:cs="Arial"/>
            <w:rPrChange w:id="1053" w:author="Benitez, Alejandro" w:date="2025-03-05T10:50:00Z">
              <w:rPr/>
            </w:rPrChange>
          </w:rPr>
          <w:t xml:space="preserve"> </w:t>
        </w:r>
        <w:proofErr w:type="spellStart"/>
        <w:r w:rsidRPr="00274894">
          <w:rPr>
            <w:rFonts w:ascii="Arial" w:hAnsi="Arial" w:cs="Arial"/>
            <w:rPrChange w:id="1054" w:author="Benitez, Alejandro" w:date="2025-03-05T10:50:00Z">
              <w:rPr/>
            </w:rPrChange>
          </w:rPr>
          <w:t>data</w:t>
        </w:r>
        <w:proofErr w:type="spellEnd"/>
        <w:r w:rsidRPr="00274894">
          <w:rPr>
            <w:rFonts w:ascii="Arial" w:hAnsi="Arial" w:cs="Arial"/>
            <w:rPrChange w:id="1055" w:author="Benitez, Alejandro" w:date="2025-03-05T10:50:00Z">
              <w:rPr/>
            </w:rPrChange>
          </w:rPr>
          <w:t xml:space="preserve"> </w:t>
        </w:r>
        <w:proofErr w:type="spellStart"/>
        <w:r w:rsidRPr="00274894">
          <w:rPr>
            <w:rFonts w:ascii="Arial" w:hAnsi="Arial" w:cs="Arial"/>
            <w:rPrChange w:id="1056" w:author="Benitez, Alejandro" w:date="2025-03-05T10:50:00Z">
              <w:rPr/>
            </w:rPrChange>
          </w:rPr>
          <w:t>exchange</w:t>
        </w:r>
        <w:proofErr w:type="spellEnd"/>
        <w:r w:rsidRPr="00274894">
          <w:rPr>
            <w:rFonts w:ascii="Arial" w:hAnsi="Arial" w:cs="Arial"/>
            <w:rPrChange w:id="1057" w:author="Benitez, Alejandro" w:date="2025-03-05T10:50:00Z">
              <w:rPr/>
            </w:rPrChange>
          </w:rPr>
          <w:t xml:space="preserve"> </w:t>
        </w:r>
        <w:proofErr w:type="spellStart"/>
        <w:r w:rsidRPr="00274894">
          <w:rPr>
            <w:rFonts w:ascii="Arial" w:hAnsi="Arial" w:cs="Arial"/>
            <w:rPrChange w:id="1058" w:author="Benitez, Alejandro" w:date="2025-03-05T10:50:00Z">
              <w:rPr/>
            </w:rPrChange>
          </w:rPr>
          <w:t>within</w:t>
        </w:r>
        <w:proofErr w:type="spellEnd"/>
        <w:r w:rsidRPr="00274894">
          <w:rPr>
            <w:rFonts w:ascii="Arial" w:hAnsi="Arial" w:cs="Arial"/>
            <w:rPrChange w:id="1059" w:author="Benitez, Alejandro" w:date="2025-03-05T10:50:00Z">
              <w:rPr/>
            </w:rPrChange>
          </w:rPr>
          <w:t xml:space="preserve"> </w:t>
        </w:r>
        <w:proofErr w:type="spellStart"/>
        <w:r w:rsidRPr="00274894">
          <w:rPr>
            <w:rFonts w:ascii="Arial" w:hAnsi="Arial" w:cs="Arial"/>
            <w:rPrChange w:id="1060" w:author="Benitez, Alejandro" w:date="2025-03-05T10:50:00Z">
              <w:rPr/>
            </w:rPrChange>
          </w:rPr>
          <w:t>the</w:t>
        </w:r>
        <w:proofErr w:type="spellEnd"/>
        <w:r w:rsidRPr="00274894">
          <w:rPr>
            <w:rFonts w:ascii="Arial" w:hAnsi="Arial" w:cs="Arial"/>
            <w:rPrChange w:id="1061" w:author="Benitez, Alejandro" w:date="2025-03-05T10:50:00Z">
              <w:rPr/>
            </w:rPrChange>
          </w:rPr>
          <w:t xml:space="preserve"> </w:t>
        </w:r>
        <w:proofErr w:type="spellStart"/>
        <w:r w:rsidRPr="00274894">
          <w:rPr>
            <w:rFonts w:ascii="Arial" w:hAnsi="Arial" w:cs="Arial"/>
            <w:rPrChange w:id="1062" w:author="Benitez, Alejandro" w:date="2025-03-05T10:50:00Z">
              <w:rPr/>
            </w:rPrChange>
          </w:rPr>
          <w:t>platform</w:t>
        </w:r>
        <w:proofErr w:type="spellEnd"/>
        <w:r w:rsidRPr="00274894">
          <w:rPr>
            <w:rFonts w:ascii="Arial" w:hAnsi="Arial" w:cs="Arial"/>
            <w:rPrChange w:id="1063" w:author="Benitez, Alejandro" w:date="2025-03-05T10:50:00Z">
              <w:rPr/>
            </w:rPrChange>
          </w:rPr>
          <w:t xml:space="preserve"> and </w:t>
        </w:r>
        <w:proofErr w:type="spellStart"/>
        <w:r w:rsidRPr="00274894">
          <w:rPr>
            <w:rFonts w:ascii="Arial" w:hAnsi="Arial" w:cs="Arial"/>
            <w:rPrChange w:id="1064" w:author="Benitez, Alejandro" w:date="2025-03-05T10:50:00Z">
              <w:rPr/>
            </w:rPrChange>
          </w:rPr>
          <w:t>its</w:t>
        </w:r>
        <w:proofErr w:type="spellEnd"/>
        <w:r w:rsidRPr="00274894">
          <w:rPr>
            <w:rFonts w:ascii="Arial" w:hAnsi="Arial" w:cs="Arial"/>
            <w:rPrChange w:id="1065" w:author="Benitez, Alejandro" w:date="2025-03-05T10:50:00Z">
              <w:rPr/>
            </w:rPrChange>
          </w:rPr>
          <w:t xml:space="preserve"> </w:t>
        </w:r>
        <w:proofErr w:type="spellStart"/>
        <w:r w:rsidRPr="00274894">
          <w:rPr>
            <w:rFonts w:ascii="Arial" w:hAnsi="Arial" w:cs="Arial"/>
            <w:rPrChange w:id="1066" w:author="Benitez, Alejandro" w:date="2025-03-05T10:50:00Z">
              <w:rPr/>
            </w:rPrChange>
          </w:rPr>
          <w:t>integration</w:t>
        </w:r>
        <w:proofErr w:type="spellEnd"/>
        <w:r w:rsidRPr="00274894">
          <w:rPr>
            <w:rFonts w:ascii="Arial" w:hAnsi="Arial" w:cs="Arial"/>
            <w:rPrChange w:id="1067" w:author="Benitez, Alejandro" w:date="2025-03-05T10:50:00Z">
              <w:rPr/>
            </w:rPrChange>
          </w:rPr>
          <w:t xml:space="preserve"> </w:t>
        </w:r>
        <w:proofErr w:type="spellStart"/>
        <w:r w:rsidRPr="00274894">
          <w:rPr>
            <w:rFonts w:ascii="Arial" w:hAnsi="Arial" w:cs="Arial"/>
            <w:rPrChange w:id="1068" w:author="Benitez, Alejandro" w:date="2025-03-05T10:50:00Z">
              <w:rPr/>
            </w:rPrChange>
          </w:rPr>
          <w:t>with</w:t>
        </w:r>
        <w:proofErr w:type="spellEnd"/>
        <w:r w:rsidRPr="00274894">
          <w:rPr>
            <w:rFonts w:ascii="Arial" w:hAnsi="Arial" w:cs="Arial"/>
            <w:rPrChange w:id="1069" w:author="Benitez, Alejandro" w:date="2025-03-05T10:50:00Z">
              <w:rPr/>
            </w:rPrChange>
          </w:rPr>
          <w:t xml:space="preserve"> </w:t>
        </w:r>
        <w:proofErr w:type="spellStart"/>
        <w:r w:rsidRPr="00274894">
          <w:rPr>
            <w:rFonts w:ascii="Arial" w:hAnsi="Arial" w:cs="Arial"/>
            <w:rPrChange w:id="1070" w:author="Benitez, Alejandro" w:date="2025-03-05T10:50:00Z">
              <w:rPr/>
            </w:rPrChange>
          </w:rPr>
          <w:t>higher</w:t>
        </w:r>
        <w:proofErr w:type="spellEnd"/>
        <w:r w:rsidRPr="00274894">
          <w:rPr>
            <w:rFonts w:ascii="Arial" w:hAnsi="Arial" w:cs="Arial"/>
            <w:rPrChange w:id="1071" w:author="Benitez, Alejandro" w:date="2025-03-05T10:50:00Z">
              <w:rPr/>
            </w:rPrChange>
          </w:rPr>
          <w:t xml:space="preserve">-level OT and IT </w:t>
        </w:r>
        <w:proofErr w:type="spellStart"/>
        <w:r w:rsidRPr="00274894">
          <w:rPr>
            <w:rFonts w:ascii="Arial" w:hAnsi="Arial" w:cs="Arial"/>
            <w:rPrChange w:id="1072" w:author="Benitez, Alejandro" w:date="2025-03-05T10:50:00Z">
              <w:rPr/>
            </w:rPrChange>
          </w:rPr>
          <w:t>systems</w:t>
        </w:r>
        <w:proofErr w:type="spellEnd"/>
        <w:r w:rsidRPr="00274894">
          <w:rPr>
            <w:rFonts w:ascii="Arial" w:hAnsi="Arial" w:cs="Arial"/>
            <w:rPrChange w:id="1073" w:author="Benitez, Alejandro" w:date="2025-03-05T10:50:00Z">
              <w:rPr/>
            </w:rPrChange>
          </w:rPr>
          <w:t xml:space="preserve">. PID 3SIXTY </w:t>
        </w:r>
        <w:proofErr w:type="spellStart"/>
        <w:r w:rsidRPr="00274894">
          <w:rPr>
            <w:rFonts w:ascii="Arial" w:hAnsi="Arial" w:cs="Arial"/>
            <w:rPrChange w:id="1074" w:author="Benitez, Alejandro" w:date="2025-03-05T10:50:00Z">
              <w:rPr/>
            </w:rPrChange>
          </w:rPr>
          <w:t>ensures</w:t>
        </w:r>
        <w:proofErr w:type="spellEnd"/>
        <w:r w:rsidRPr="00274894">
          <w:rPr>
            <w:rFonts w:ascii="Arial" w:hAnsi="Arial" w:cs="Arial"/>
            <w:rPrChange w:id="1075" w:author="Benitez, Alejandro" w:date="2025-03-05T10:50:00Z">
              <w:rPr/>
            </w:rPrChange>
          </w:rPr>
          <w:t xml:space="preserve"> </w:t>
        </w:r>
        <w:proofErr w:type="spellStart"/>
        <w:r w:rsidRPr="00274894">
          <w:rPr>
            <w:rFonts w:ascii="Arial" w:hAnsi="Arial" w:cs="Arial"/>
            <w:rPrChange w:id="1076" w:author="Benitez, Alejandro" w:date="2025-03-05T10:50:00Z">
              <w:rPr/>
            </w:rPrChange>
          </w:rPr>
          <w:t>greater</w:t>
        </w:r>
        <w:proofErr w:type="spellEnd"/>
        <w:r w:rsidRPr="00274894">
          <w:rPr>
            <w:rFonts w:ascii="Arial" w:hAnsi="Arial" w:cs="Arial"/>
            <w:rPrChange w:id="1077" w:author="Benitez, Alejandro" w:date="2025-03-05T10:50:00Z">
              <w:rPr/>
            </w:rPrChange>
          </w:rPr>
          <w:t xml:space="preserve"> </w:t>
        </w:r>
        <w:proofErr w:type="spellStart"/>
        <w:r w:rsidRPr="00274894">
          <w:rPr>
            <w:rFonts w:ascii="Arial" w:hAnsi="Arial" w:cs="Arial"/>
            <w:rPrChange w:id="1078" w:author="Benitez, Alejandro" w:date="2025-03-05T10:50:00Z">
              <w:rPr/>
            </w:rPrChange>
          </w:rPr>
          <w:t>security</w:t>
        </w:r>
        <w:proofErr w:type="spellEnd"/>
        <w:r w:rsidRPr="00274894">
          <w:rPr>
            <w:rFonts w:ascii="Arial" w:hAnsi="Arial" w:cs="Arial"/>
            <w:rPrChange w:id="1079" w:author="Benitez, Alejandro" w:date="2025-03-05T10:50:00Z">
              <w:rPr/>
            </w:rPrChange>
          </w:rPr>
          <w:t xml:space="preserve"> and </w:t>
        </w:r>
        <w:proofErr w:type="spellStart"/>
        <w:r w:rsidRPr="00274894">
          <w:rPr>
            <w:rFonts w:ascii="Arial" w:hAnsi="Arial" w:cs="Arial"/>
            <w:rPrChange w:id="1080" w:author="Benitez, Alejandro" w:date="2025-03-05T10:50:00Z">
              <w:rPr/>
            </w:rPrChange>
          </w:rPr>
          <w:t>efficiency</w:t>
        </w:r>
        <w:proofErr w:type="spellEnd"/>
        <w:r w:rsidRPr="00274894">
          <w:rPr>
            <w:rFonts w:ascii="Arial" w:hAnsi="Arial" w:cs="Arial"/>
            <w:rPrChange w:id="1081" w:author="Benitez, Alejandro" w:date="2025-03-05T10:50:00Z">
              <w:rPr/>
            </w:rPrChange>
          </w:rPr>
          <w:t xml:space="preserve"> in </w:t>
        </w:r>
        <w:proofErr w:type="spellStart"/>
        <w:r w:rsidRPr="00274894">
          <w:rPr>
            <w:rFonts w:ascii="Arial" w:hAnsi="Arial" w:cs="Arial"/>
            <w:rPrChange w:id="1082" w:author="Benitez, Alejandro" w:date="2025-03-05T10:50:00Z">
              <w:rPr/>
            </w:rPrChange>
          </w:rPr>
          <w:t>complex</w:t>
        </w:r>
        <w:proofErr w:type="spellEnd"/>
        <w:r w:rsidRPr="00274894">
          <w:rPr>
            <w:rFonts w:ascii="Arial" w:hAnsi="Arial" w:cs="Arial"/>
            <w:rPrChange w:id="1083" w:author="Benitez, Alejandro" w:date="2025-03-05T10:50:00Z">
              <w:rPr/>
            </w:rPrChange>
          </w:rPr>
          <w:t xml:space="preserve"> </w:t>
        </w:r>
      </w:ins>
      <w:proofErr w:type="spellStart"/>
      <w:ins w:id="1084" w:author="Benitez, Alejandro" w:date="2025-03-05T10:56:00Z">
        <w:r w:rsidR="008B2E2E">
          <w:rPr>
            <w:rFonts w:ascii="Arial" w:hAnsi="Arial" w:cs="Arial"/>
          </w:rPr>
          <w:t>labeling</w:t>
        </w:r>
      </w:ins>
      <w:proofErr w:type="spellEnd"/>
      <w:ins w:id="1085" w:author="Benitez, Alejandro" w:date="2025-03-05T10:50:00Z">
        <w:r w:rsidRPr="00274894">
          <w:rPr>
            <w:rFonts w:ascii="Arial" w:hAnsi="Arial" w:cs="Arial"/>
            <w:rPrChange w:id="1086" w:author="Benitez, Alejandro" w:date="2025-03-05T10:50:00Z">
              <w:rPr/>
            </w:rPrChange>
          </w:rPr>
          <w:t xml:space="preserve"> and </w:t>
        </w:r>
        <w:proofErr w:type="spellStart"/>
        <w:r w:rsidRPr="00274894">
          <w:rPr>
            <w:rFonts w:ascii="Arial" w:hAnsi="Arial" w:cs="Arial"/>
            <w:rPrChange w:id="1087" w:author="Benitez, Alejandro" w:date="2025-03-05T10:50:00Z">
              <w:rPr/>
            </w:rPrChange>
          </w:rPr>
          <w:t>identification</w:t>
        </w:r>
        <w:proofErr w:type="spellEnd"/>
        <w:r w:rsidRPr="00274894">
          <w:rPr>
            <w:rFonts w:ascii="Arial" w:hAnsi="Arial" w:cs="Arial"/>
            <w:rPrChange w:id="1088" w:author="Benitez, Alejandro" w:date="2025-03-05T10:50:00Z">
              <w:rPr/>
            </w:rPrChange>
          </w:rPr>
          <w:t xml:space="preserve"> </w:t>
        </w:r>
        <w:proofErr w:type="spellStart"/>
        <w:r w:rsidRPr="00274894">
          <w:rPr>
            <w:rFonts w:ascii="Arial" w:hAnsi="Arial" w:cs="Arial"/>
            <w:rPrChange w:id="1089" w:author="Benitez, Alejandro" w:date="2025-03-05T10:50:00Z">
              <w:rPr/>
            </w:rPrChange>
          </w:rPr>
          <w:t>processes</w:t>
        </w:r>
        <w:proofErr w:type="spellEnd"/>
        <w:r w:rsidRPr="00274894">
          <w:rPr>
            <w:rFonts w:ascii="Arial" w:hAnsi="Arial" w:cs="Arial"/>
            <w:rPrChange w:id="1090" w:author="Benitez, Alejandro" w:date="2025-03-05T10:50:00Z">
              <w:rPr/>
            </w:rPrChange>
          </w:rPr>
          <w:t>.</w:t>
        </w:r>
      </w:ins>
    </w:p>
    <w:p w14:paraId="234C63A5" w14:textId="77777777" w:rsidR="00274894" w:rsidRPr="00274894" w:rsidRDefault="00274894" w:rsidP="00274894">
      <w:pPr>
        <w:pStyle w:val="berschrift3"/>
        <w:rPr>
          <w:ins w:id="1091" w:author="Benitez, Alejandro" w:date="2025-03-05T10:50:00Z"/>
          <w:rFonts w:ascii="Arial" w:hAnsi="Arial" w:cs="Arial"/>
          <w:b/>
          <w:color w:val="auto"/>
          <w:rPrChange w:id="1092" w:author="Benitez, Alejandro" w:date="2025-03-05T10:51:00Z">
            <w:rPr>
              <w:ins w:id="1093" w:author="Benitez, Alejandro" w:date="2025-03-05T10:50:00Z"/>
            </w:rPr>
          </w:rPrChange>
        </w:rPr>
      </w:pPr>
      <w:ins w:id="1094" w:author="Benitez, Alejandro" w:date="2025-03-05T10:50:00Z">
        <w:r w:rsidRPr="00274894">
          <w:rPr>
            <w:rFonts w:ascii="Arial" w:hAnsi="Arial" w:cs="Arial"/>
            <w:b/>
            <w:color w:val="auto"/>
            <w:rPrChange w:id="1095" w:author="Benitez, Alejandro" w:date="2025-03-05T10:51:00Z">
              <w:rPr/>
            </w:rPrChange>
          </w:rPr>
          <w:t xml:space="preserve">Logopak at </w:t>
        </w:r>
        <w:proofErr w:type="spellStart"/>
        <w:r w:rsidRPr="00274894">
          <w:rPr>
            <w:rFonts w:ascii="Arial" w:hAnsi="Arial" w:cs="Arial"/>
            <w:b/>
            <w:color w:val="auto"/>
            <w:rPrChange w:id="1096" w:author="Benitez, Alejandro" w:date="2025-03-05T10:51:00Z">
              <w:rPr/>
            </w:rPrChange>
          </w:rPr>
          <w:t>the</w:t>
        </w:r>
        <w:proofErr w:type="spellEnd"/>
        <w:r w:rsidRPr="00274894">
          <w:rPr>
            <w:rFonts w:ascii="Arial" w:hAnsi="Arial" w:cs="Arial"/>
            <w:b/>
            <w:color w:val="auto"/>
            <w:rPrChange w:id="1097" w:author="Benitez, Alejandro" w:date="2025-03-05T10:51:00Z">
              <w:rPr/>
            </w:rPrChange>
          </w:rPr>
          <w:t xml:space="preserve"> AIM e.V. </w:t>
        </w:r>
        <w:proofErr w:type="spellStart"/>
        <w:r w:rsidRPr="00274894">
          <w:rPr>
            <w:rFonts w:ascii="Arial" w:hAnsi="Arial" w:cs="Arial"/>
            <w:b/>
            <w:color w:val="auto"/>
            <w:rPrChange w:id="1098" w:author="Benitez, Alejandro" w:date="2025-03-05T10:51:00Z">
              <w:rPr/>
            </w:rPrChange>
          </w:rPr>
          <w:t>joint</w:t>
        </w:r>
        <w:proofErr w:type="spellEnd"/>
        <w:r w:rsidRPr="00274894">
          <w:rPr>
            <w:rFonts w:ascii="Arial" w:hAnsi="Arial" w:cs="Arial"/>
            <w:b/>
            <w:color w:val="auto"/>
            <w:rPrChange w:id="1099" w:author="Benitez, Alejandro" w:date="2025-03-05T10:51:00Z">
              <w:rPr/>
            </w:rPrChange>
          </w:rPr>
          <w:t xml:space="preserve"> stand</w:t>
        </w:r>
      </w:ins>
    </w:p>
    <w:p w14:paraId="449766AA" w14:textId="6F7657EF" w:rsidR="00274894" w:rsidRPr="00274894" w:rsidRDefault="00274894" w:rsidP="00274894">
      <w:pPr>
        <w:pStyle w:val="StandardWeb"/>
        <w:rPr>
          <w:ins w:id="1100" w:author="Benitez, Alejandro" w:date="2025-03-05T10:50:00Z"/>
          <w:rFonts w:ascii="Arial" w:hAnsi="Arial" w:cs="Arial"/>
          <w:rPrChange w:id="1101" w:author="Benitez, Alejandro" w:date="2025-03-05T10:50:00Z">
            <w:rPr>
              <w:ins w:id="1102" w:author="Benitez, Alejandro" w:date="2025-03-05T10:50:00Z"/>
            </w:rPr>
          </w:rPrChange>
        </w:rPr>
      </w:pPr>
      <w:ins w:id="1103" w:author="Benitez, Alejandro" w:date="2025-03-05T10:50:00Z">
        <w:r w:rsidRPr="00274894">
          <w:rPr>
            <w:rFonts w:ascii="Arial" w:hAnsi="Arial" w:cs="Arial"/>
            <w:rPrChange w:id="1104" w:author="Benitez, Alejandro" w:date="2025-03-05T10:50:00Z">
              <w:rPr/>
            </w:rPrChange>
          </w:rPr>
          <w:t xml:space="preserve">In </w:t>
        </w:r>
        <w:proofErr w:type="spellStart"/>
        <w:r w:rsidRPr="00274894">
          <w:rPr>
            <w:rFonts w:ascii="Arial" w:hAnsi="Arial" w:cs="Arial"/>
            <w:rPrChange w:id="1105" w:author="Benitez, Alejandro" w:date="2025-03-05T10:50:00Z">
              <w:rPr/>
            </w:rPrChange>
          </w:rPr>
          <w:t>addition</w:t>
        </w:r>
        <w:proofErr w:type="spellEnd"/>
        <w:r w:rsidRPr="00274894">
          <w:rPr>
            <w:rFonts w:ascii="Arial" w:hAnsi="Arial" w:cs="Arial"/>
            <w:rPrChange w:id="1106" w:author="Benitez, Alejandro" w:date="2025-03-05T10:50:00Z">
              <w:rPr/>
            </w:rPrChange>
          </w:rPr>
          <w:t xml:space="preserve"> </w:t>
        </w:r>
        <w:proofErr w:type="spellStart"/>
        <w:r w:rsidRPr="00274894">
          <w:rPr>
            <w:rFonts w:ascii="Arial" w:hAnsi="Arial" w:cs="Arial"/>
            <w:rPrChange w:id="1107" w:author="Benitez, Alejandro" w:date="2025-03-05T10:50:00Z">
              <w:rPr/>
            </w:rPrChange>
          </w:rPr>
          <w:t>to</w:t>
        </w:r>
        <w:proofErr w:type="spellEnd"/>
        <w:r w:rsidRPr="00274894">
          <w:rPr>
            <w:rFonts w:ascii="Arial" w:hAnsi="Arial" w:cs="Arial"/>
            <w:rPrChange w:id="1108" w:author="Benitez, Alejandro" w:date="2025-03-05T10:50:00Z">
              <w:rPr/>
            </w:rPrChange>
          </w:rPr>
          <w:t xml:space="preserve"> </w:t>
        </w:r>
        <w:proofErr w:type="spellStart"/>
        <w:r w:rsidRPr="00274894">
          <w:rPr>
            <w:rFonts w:ascii="Arial" w:hAnsi="Arial" w:cs="Arial"/>
            <w:rPrChange w:id="1109" w:author="Benitez, Alejandro" w:date="2025-03-05T10:50:00Z">
              <w:rPr/>
            </w:rPrChange>
          </w:rPr>
          <w:t>its</w:t>
        </w:r>
        <w:proofErr w:type="spellEnd"/>
        <w:r w:rsidRPr="00274894">
          <w:rPr>
            <w:rFonts w:ascii="Arial" w:hAnsi="Arial" w:cs="Arial"/>
            <w:rPrChange w:id="1110" w:author="Benitez, Alejandro" w:date="2025-03-05T10:50:00Z">
              <w:rPr/>
            </w:rPrChange>
          </w:rPr>
          <w:t xml:space="preserve"> own stand, Logopak will also </w:t>
        </w:r>
        <w:proofErr w:type="spellStart"/>
        <w:r w:rsidRPr="00274894">
          <w:rPr>
            <w:rFonts w:ascii="Arial" w:hAnsi="Arial" w:cs="Arial"/>
            <w:rPrChange w:id="1111" w:author="Benitez, Alejandro" w:date="2025-03-05T10:50:00Z">
              <w:rPr/>
            </w:rPrChange>
          </w:rPr>
          <w:t>be</w:t>
        </w:r>
        <w:proofErr w:type="spellEnd"/>
        <w:r w:rsidRPr="00274894">
          <w:rPr>
            <w:rFonts w:ascii="Arial" w:hAnsi="Arial" w:cs="Arial"/>
            <w:rPrChange w:id="1112" w:author="Benitez, Alejandro" w:date="2025-03-05T10:50:00Z">
              <w:rPr/>
            </w:rPrChange>
          </w:rPr>
          <w:t xml:space="preserve"> </w:t>
        </w:r>
        <w:proofErr w:type="spellStart"/>
        <w:r w:rsidRPr="00274894">
          <w:rPr>
            <w:rFonts w:ascii="Arial" w:hAnsi="Arial" w:cs="Arial"/>
            <w:rPrChange w:id="1113" w:author="Benitez, Alejandro" w:date="2025-03-05T10:50:00Z">
              <w:rPr/>
            </w:rPrChange>
          </w:rPr>
          <w:t>present</w:t>
        </w:r>
        <w:proofErr w:type="spellEnd"/>
        <w:r w:rsidRPr="00274894">
          <w:rPr>
            <w:rFonts w:ascii="Arial" w:hAnsi="Arial" w:cs="Arial"/>
            <w:rPrChange w:id="1114" w:author="Benitez, Alejandro" w:date="2025-03-05T10:50:00Z">
              <w:rPr/>
            </w:rPrChange>
          </w:rPr>
          <w:t xml:space="preserve"> at </w:t>
        </w:r>
        <w:proofErr w:type="spellStart"/>
        <w:r w:rsidRPr="00274894">
          <w:rPr>
            <w:rFonts w:ascii="Arial" w:hAnsi="Arial" w:cs="Arial"/>
            <w:rPrChange w:id="1115" w:author="Benitez, Alejandro" w:date="2025-03-05T10:50:00Z">
              <w:rPr/>
            </w:rPrChange>
          </w:rPr>
          <w:t>the</w:t>
        </w:r>
        <w:proofErr w:type="spellEnd"/>
        <w:r w:rsidRPr="00274894">
          <w:rPr>
            <w:rFonts w:ascii="Arial" w:hAnsi="Arial" w:cs="Arial"/>
            <w:rPrChange w:id="1116" w:author="Benitez, Alejandro" w:date="2025-03-05T10:50:00Z">
              <w:rPr/>
            </w:rPrChange>
          </w:rPr>
          <w:t xml:space="preserve"> AIM e.V. </w:t>
        </w:r>
        <w:proofErr w:type="spellStart"/>
        <w:r w:rsidRPr="00274894">
          <w:rPr>
            <w:rFonts w:ascii="Arial" w:hAnsi="Arial" w:cs="Arial"/>
            <w:rPrChange w:id="1117" w:author="Benitez, Alejandro" w:date="2025-03-05T10:50:00Z">
              <w:rPr/>
            </w:rPrChange>
          </w:rPr>
          <w:t>joint</w:t>
        </w:r>
        <w:proofErr w:type="spellEnd"/>
        <w:r w:rsidRPr="00274894">
          <w:rPr>
            <w:rFonts w:ascii="Arial" w:hAnsi="Arial" w:cs="Arial"/>
            <w:rPrChange w:id="1118" w:author="Benitez, Alejandro" w:date="2025-03-05T10:50:00Z">
              <w:rPr/>
            </w:rPrChange>
          </w:rPr>
          <w:t xml:space="preserve"> stand (Hall 2, Stand B07). A </w:t>
        </w:r>
        <w:proofErr w:type="spellStart"/>
        <w:r w:rsidRPr="00274894">
          <w:rPr>
            <w:rFonts w:ascii="Arial" w:hAnsi="Arial" w:cs="Arial"/>
            <w:rPrChange w:id="1119" w:author="Benitez, Alejandro" w:date="2025-03-05T10:50:00Z">
              <w:rPr/>
            </w:rPrChange>
          </w:rPr>
          <w:t>Logomatic</w:t>
        </w:r>
        <w:proofErr w:type="spellEnd"/>
        <w:r w:rsidRPr="00274894">
          <w:rPr>
            <w:rFonts w:ascii="Arial" w:hAnsi="Arial" w:cs="Arial"/>
            <w:rPrChange w:id="1120" w:author="Benitez, Alejandro" w:date="2025-03-05T10:50:00Z">
              <w:rPr/>
            </w:rPrChange>
          </w:rPr>
          <w:t xml:space="preserve"> 410 T RFID </w:t>
        </w:r>
      </w:ins>
      <w:proofErr w:type="spellStart"/>
      <w:ins w:id="1121" w:author="Benitez, Alejandro" w:date="2025-03-05T10:56:00Z">
        <w:r w:rsidR="008B2E2E">
          <w:rPr>
            <w:rFonts w:ascii="Arial" w:hAnsi="Arial" w:cs="Arial"/>
          </w:rPr>
          <w:t>labeling</w:t>
        </w:r>
      </w:ins>
      <w:proofErr w:type="spellEnd"/>
      <w:ins w:id="1122" w:author="Benitez, Alejandro" w:date="2025-03-05T10:50:00Z">
        <w:r w:rsidRPr="00274894">
          <w:rPr>
            <w:rFonts w:ascii="Arial" w:hAnsi="Arial" w:cs="Arial"/>
            <w:rPrChange w:id="1123" w:author="Benitez, Alejandro" w:date="2025-03-05T10:50:00Z">
              <w:rPr/>
            </w:rPrChange>
          </w:rPr>
          <w:t xml:space="preserve"> </w:t>
        </w:r>
        <w:proofErr w:type="spellStart"/>
        <w:r w:rsidRPr="00274894">
          <w:rPr>
            <w:rFonts w:ascii="Arial" w:hAnsi="Arial" w:cs="Arial"/>
            <w:rPrChange w:id="1124" w:author="Benitez, Alejandro" w:date="2025-03-05T10:50:00Z">
              <w:rPr/>
            </w:rPrChange>
          </w:rPr>
          <w:t>system</w:t>
        </w:r>
        <w:proofErr w:type="spellEnd"/>
        <w:r w:rsidRPr="00274894">
          <w:rPr>
            <w:rFonts w:ascii="Arial" w:hAnsi="Arial" w:cs="Arial"/>
            <w:rPrChange w:id="1125" w:author="Benitez, Alejandro" w:date="2025-03-05T10:50:00Z">
              <w:rPr/>
            </w:rPrChange>
          </w:rPr>
          <w:t xml:space="preserve"> will </w:t>
        </w:r>
        <w:proofErr w:type="spellStart"/>
        <w:r w:rsidRPr="00274894">
          <w:rPr>
            <w:rFonts w:ascii="Arial" w:hAnsi="Arial" w:cs="Arial"/>
            <w:rPrChange w:id="1126" w:author="Benitez, Alejandro" w:date="2025-03-05T10:50:00Z">
              <w:rPr/>
            </w:rPrChange>
          </w:rPr>
          <w:t>be</w:t>
        </w:r>
        <w:proofErr w:type="spellEnd"/>
        <w:r w:rsidRPr="00274894">
          <w:rPr>
            <w:rFonts w:ascii="Arial" w:hAnsi="Arial" w:cs="Arial"/>
            <w:rPrChange w:id="1127" w:author="Benitez, Alejandro" w:date="2025-03-05T10:50:00Z">
              <w:rPr/>
            </w:rPrChange>
          </w:rPr>
          <w:t xml:space="preserve"> a </w:t>
        </w:r>
        <w:proofErr w:type="spellStart"/>
        <w:r w:rsidRPr="00274894">
          <w:rPr>
            <w:rFonts w:ascii="Arial" w:hAnsi="Arial" w:cs="Arial"/>
            <w:rPrChange w:id="1128" w:author="Benitez, Alejandro" w:date="2025-03-05T10:50:00Z">
              <w:rPr/>
            </w:rPrChange>
          </w:rPr>
          <w:t>key</w:t>
        </w:r>
        <w:proofErr w:type="spellEnd"/>
        <w:r w:rsidRPr="00274894">
          <w:rPr>
            <w:rFonts w:ascii="Arial" w:hAnsi="Arial" w:cs="Arial"/>
            <w:rPrChange w:id="1129" w:author="Benitez, Alejandro" w:date="2025-03-05T10:50:00Z">
              <w:rPr/>
            </w:rPrChange>
          </w:rPr>
          <w:t xml:space="preserve"> </w:t>
        </w:r>
        <w:proofErr w:type="spellStart"/>
        <w:r w:rsidRPr="00274894">
          <w:rPr>
            <w:rFonts w:ascii="Arial" w:hAnsi="Arial" w:cs="Arial"/>
            <w:rPrChange w:id="1130" w:author="Benitez, Alejandro" w:date="2025-03-05T10:50:00Z">
              <w:rPr/>
            </w:rPrChange>
          </w:rPr>
          <w:t>component</w:t>
        </w:r>
        <w:proofErr w:type="spellEnd"/>
        <w:r w:rsidRPr="00274894">
          <w:rPr>
            <w:rFonts w:ascii="Arial" w:hAnsi="Arial" w:cs="Arial"/>
            <w:rPrChange w:id="1131" w:author="Benitez, Alejandro" w:date="2025-03-05T10:50:00Z">
              <w:rPr/>
            </w:rPrChange>
          </w:rPr>
          <w:t xml:space="preserve"> </w:t>
        </w:r>
        <w:proofErr w:type="spellStart"/>
        <w:r w:rsidRPr="00274894">
          <w:rPr>
            <w:rFonts w:ascii="Arial" w:hAnsi="Arial" w:cs="Arial"/>
            <w:rPrChange w:id="1132" w:author="Benitez, Alejandro" w:date="2025-03-05T10:50:00Z">
              <w:rPr/>
            </w:rPrChange>
          </w:rPr>
          <w:t>of</w:t>
        </w:r>
        <w:proofErr w:type="spellEnd"/>
        <w:r w:rsidRPr="00274894">
          <w:rPr>
            <w:rFonts w:ascii="Arial" w:hAnsi="Arial" w:cs="Arial"/>
            <w:rPrChange w:id="1133" w:author="Benitez, Alejandro" w:date="2025-03-05T10:50:00Z">
              <w:rPr/>
            </w:rPrChange>
          </w:rPr>
          <w:t xml:space="preserve"> </w:t>
        </w:r>
        <w:proofErr w:type="spellStart"/>
        <w:r w:rsidRPr="00274894">
          <w:rPr>
            <w:rFonts w:ascii="Arial" w:hAnsi="Arial" w:cs="Arial"/>
            <w:rPrChange w:id="1134" w:author="Benitez, Alejandro" w:date="2025-03-05T10:50:00Z">
              <w:rPr/>
            </w:rPrChange>
          </w:rPr>
          <w:t>the</w:t>
        </w:r>
        <w:proofErr w:type="spellEnd"/>
        <w:r w:rsidRPr="00274894">
          <w:rPr>
            <w:rFonts w:ascii="Arial" w:hAnsi="Arial" w:cs="Arial"/>
            <w:rPrChange w:id="1135" w:author="Benitez, Alejandro" w:date="2025-03-05T10:50:00Z">
              <w:rPr/>
            </w:rPrChange>
          </w:rPr>
          <w:t xml:space="preserve"> Tracking &amp; Tracing </w:t>
        </w:r>
        <w:proofErr w:type="spellStart"/>
        <w:r w:rsidRPr="00274894">
          <w:rPr>
            <w:rFonts w:ascii="Arial" w:hAnsi="Arial" w:cs="Arial"/>
            <w:rPrChange w:id="1136" w:author="Benitez, Alejandro" w:date="2025-03-05T10:50:00Z">
              <w:rPr/>
            </w:rPrChange>
          </w:rPr>
          <w:t>Theatre</w:t>
        </w:r>
        <w:proofErr w:type="spellEnd"/>
        <w:r w:rsidRPr="00274894">
          <w:rPr>
            <w:rFonts w:ascii="Arial" w:hAnsi="Arial" w:cs="Arial"/>
            <w:rPrChange w:id="1137" w:author="Benitez, Alejandro" w:date="2025-03-05T10:50:00Z">
              <w:rPr/>
            </w:rPrChange>
          </w:rPr>
          <w:t xml:space="preserve">—an </w:t>
        </w:r>
        <w:proofErr w:type="spellStart"/>
        <w:r w:rsidRPr="00274894">
          <w:rPr>
            <w:rFonts w:ascii="Arial" w:hAnsi="Arial" w:cs="Arial"/>
            <w:rPrChange w:id="1138" w:author="Benitez, Alejandro" w:date="2025-03-05T10:50:00Z">
              <w:rPr/>
            </w:rPrChange>
          </w:rPr>
          <w:t>interactive</w:t>
        </w:r>
        <w:proofErr w:type="spellEnd"/>
        <w:r w:rsidRPr="00274894">
          <w:rPr>
            <w:rFonts w:ascii="Arial" w:hAnsi="Arial" w:cs="Arial"/>
            <w:rPrChange w:id="1139" w:author="Benitez, Alejandro" w:date="2025-03-05T10:50:00Z">
              <w:rPr/>
            </w:rPrChange>
          </w:rPr>
          <w:t xml:space="preserve"> </w:t>
        </w:r>
        <w:proofErr w:type="spellStart"/>
        <w:r w:rsidRPr="00274894">
          <w:rPr>
            <w:rFonts w:ascii="Arial" w:hAnsi="Arial" w:cs="Arial"/>
            <w:rPrChange w:id="1140" w:author="Benitez, Alejandro" w:date="2025-03-05T10:50:00Z">
              <w:rPr/>
            </w:rPrChange>
          </w:rPr>
          <w:t>scenario</w:t>
        </w:r>
        <w:proofErr w:type="spellEnd"/>
        <w:r w:rsidRPr="00274894">
          <w:rPr>
            <w:rFonts w:ascii="Arial" w:hAnsi="Arial" w:cs="Arial"/>
            <w:rPrChange w:id="1141" w:author="Benitez, Alejandro" w:date="2025-03-05T10:50:00Z">
              <w:rPr/>
            </w:rPrChange>
          </w:rPr>
          <w:t xml:space="preserve"> </w:t>
        </w:r>
        <w:proofErr w:type="spellStart"/>
        <w:r w:rsidRPr="00274894">
          <w:rPr>
            <w:rFonts w:ascii="Arial" w:hAnsi="Arial" w:cs="Arial"/>
            <w:rPrChange w:id="1142" w:author="Benitez, Alejandro" w:date="2025-03-05T10:50:00Z">
              <w:rPr/>
            </w:rPrChange>
          </w:rPr>
          <w:t>demonstrating</w:t>
        </w:r>
        <w:proofErr w:type="spellEnd"/>
        <w:r w:rsidRPr="00274894">
          <w:rPr>
            <w:rFonts w:ascii="Arial" w:hAnsi="Arial" w:cs="Arial"/>
            <w:rPrChange w:id="1143" w:author="Benitez, Alejandro" w:date="2025-03-05T10:50:00Z">
              <w:rPr/>
            </w:rPrChange>
          </w:rPr>
          <w:t xml:space="preserve"> digital </w:t>
        </w:r>
        <w:proofErr w:type="spellStart"/>
        <w:r w:rsidRPr="00274894">
          <w:rPr>
            <w:rFonts w:ascii="Arial" w:hAnsi="Arial" w:cs="Arial"/>
            <w:rPrChange w:id="1144" w:author="Benitez, Alejandro" w:date="2025-03-05T10:50:00Z">
              <w:rPr/>
            </w:rPrChange>
          </w:rPr>
          <w:t>supply</w:t>
        </w:r>
        <w:proofErr w:type="spellEnd"/>
        <w:r w:rsidRPr="00274894">
          <w:rPr>
            <w:rFonts w:ascii="Arial" w:hAnsi="Arial" w:cs="Arial"/>
            <w:rPrChange w:id="1145" w:author="Benitez, Alejandro" w:date="2025-03-05T10:50:00Z">
              <w:rPr/>
            </w:rPrChange>
          </w:rPr>
          <w:t xml:space="preserve"> </w:t>
        </w:r>
        <w:proofErr w:type="spellStart"/>
        <w:r w:rsidRPr="00274894">
          <w:rPr>
            <w:rFonts w:ascii="Arial" w:hAnsi="Arial" w:cs="Arial"/>
            <w:rPrChange w:id="1146" w:author="Benitez, Alejandro" w:date="2025-03-05T10:50:00Z">
              <w:rPr/>
            </w:rPrChange>
          </w:rPr>
          <w:t>chain</w:t>
        </w:r>
        <w:proofErr w:type="spellEnd"/>
        <w:r w:rsidRPr="00274894">
          <w:rPr>
            <w:rFonts w:ascii="Arial" w:hAnsi="Arial" w:cs="Arial"/>
            <w:rPrChange w:id="1147" w:author="Benitez, Alejandro" w:date="2025-03-05T10:50:00Z">
              <w:rPr/>
            </w:rPrChange>
          </w:rPr>
          <w:t xml:space="preserve"> </w:t>
        </w:r>
        <w:proofErr w:type="spellStart"/>
        <w:r w:rsidRPr="00274894">
          <w:rPr>
            <w:rFonts w:ascii="Arial" w:hAnsi="Arial" w:cs="Arial"/>
            <w:rPrChange w:id="1148" w:author="Benitez, Alejandro" w:date="2025-03-05T10:50:00Z">
              <w:rPr/>
            </w:rPrChange>
          </w:rPr>
          <w:t>solutions</w:t>
        </w:r>
        <w:proofErr w:type="spellEnd"/>
        <w:r w:rsidRPr="00274894">
          <w:rPr>
            <w:rFonts w:ascii="Arial" w:hAnsi="Arial" w:cs="Arial"/>
            <w:rPrChange w:id="1149" w:author="Benitez, Alejandro" w:date="2025-03-05T10:50:00Z">
              <w:rPr/>
            </w:rPrChange>
          </w:rPr>
          <w:t xml:space="preserve"> </w:t>
        </w:r>
        <w:proofErr w:type="spellStart"/>
        <w:r w:rsidRPr="00274894">
          <w:rPr>
            <w:rFonts w:ascii="Arial" w:hAnsi="Arial" w:cs="Arial"/>
            <w:rPrChange w:id="1150" w:author="Benitez, Alejandro" w:date="2025-03-05T10:50:00Z">
              <w:rPr/>
            </w:rPrChange>
          </w:rPr>
          <w:t>using</w:t>
        </w:r>
        <w:proofErr w:type="spellEnd"/>
        <w:r w:rsidRPr="00274894">
          <w:rPr>
            <w:rFonts w:ascii="Arial" w:hAnsi="Arial" w:cs="Arial"/>
            <w:rPrChange w:id="1151" w:author="Benitez, Alejandro" w:date="2025-03-05T10:50:00Z">
              <w:rPr/>
            </w:rPrChange>
          </w:rPr>
          <w:t xml:space="preserve"> Auto-ID </w:t>
        </w:r>
        <w:proofErr w:type="spellStart"/>
        <w:r w:rsidRPr="00274894">
          <w:rPr>
            <w:rFonts w:ascii="Arial" w:hAnsi="Arial" w:cs="Arial"/>
            <w:rPrChange w:id="1152" w:author="Benitez, Alejandro" w:date="2025-03-05T10:50:00Z">
              <w:rPr/>
            </w:rPrChange>
          </w:rPr>
          <w:t>technologies</w:t>
        </w:r>
        <w:proofErr w:type="spellEnd"/>
        <w:r w:rsidRPr="00274894">
          <w:rPr>
            <w:rFonts w:ascii="Arial" w:hAnsi="Arial" w:cs="Arial"/>
            <w:rPrChange w:id="1153" w:author="Benitez, Alejandro" w:date="2025-03-05T10:50:00Z">
              <w:rPr/>
            </w:rPrChange>
          </w:rPr>
          <w:t xml:space="preserve"> such </w:t>
        </w:r>
        <w:proofErr w:type="spellStart"/>
        <w:r w:rsidRPr="00274894">
          <w:rPr>
            <w:rFonts w:ascii="Arial" w:hAnsi="Arial" w:cs="Arial"/>
            <w:rPrChange w:id="1154" w:author="Benitez, Alejandro" w:date="2025-03-05T10:50:00Z">
              <w:rPr/>
            </w:rPrChange>
          </w:rPr>
          <w:t>as</w:t>
        </w:r>
        <w:proofErr w:type="spellEnd"/>
        <w:r w:rsidRPr="00274894">
          <w:rPr>
            <w:rFonts w:ascii="Arial" w:hAnsi="Arial" w:cs="Arial"/>
            <w:rPrChange w:id="1155" w:author="Benitez, Alejandro" w:date="2025-03-05T10:50:00Z">
              <w:rPr/>
            </w:rPrChange>
          </w:rPr>
          <w:t xml:space="preserve"> RFID, RTLS, and </w:t>
        </w:r>
        <w:proofErr w:type="spellStart"/>
        <w:r w:rsidRPr="00274894">
          <w:rPr>
            <w:rFonts w:ascii="Arial" w:hAnsi="Arial" w:cs="Arial"/>
            <w:rPrChange w:id="1156" w:author="Benitez, Alejandro" w:date="2025-03-05T10:50:00Z">
              <w:rPr/>
            </w:rPrChange>
          </w:rPr>
          <w:t>IoT</w:t>
        </w:r>
        <w:proofErr w:type="spellEnd"/>
        <w:r w:rsidRPr="00274894">
          <w:rPr>
            <w:rFonts w:ascii="Arial" w:hAnsi="Arial" w:cs="Arial"/>
            <w:rPrChange w:id="1157" w:author="Benitez, Alejandro" w:date="2025-03-05T10:50:00Z">
              <w:rPr/>
            </w:rPrChange>
          </w:rPr>
          <w:t>.</w:t>
        </w:r>
      </w:ins>
    </w:p>
    <w:p w14:paraId="7F4A6AA9" w14:textId="77777777" w:rsidR="00274894" w:rsidRPr="00274894" w:rsidRDefault="00274894" w:rsidP="00274894">
      <w:pPr>
        <w:pStyle w:val="berschrift3"/>
        <w:rPr>
          <w:ins w:id="1158" w:author="Benitez, Alejandro" w:date="2025-03-05T10:50:00Z"/>
          <w:rFonts w:ascii="Arial" w:hAnsi="Arial" w:cs="Arial"/>
          <w:b/>
          <w:color w:val="auto"/>
          <w:rPrChange w:id="1159" w:author="Benitez, Alejandro" w:date="2025-03-05T10:51:00Z">
            <w:rPr>
              <w:ins w:id="1160" w:author="Benitez, Alejandro" w:date="2025-03-05T10:50:00Z"/>
            </w:rPr>
          </w:rPrChange>
        </w:rPr>
      </w:pPr>
      <w:ins w:id="1161" w:author="Benitez, Alejandro" w:date="2025-03-05T10:50:00Z">
        <w:r w:rsidRPr="00274894">
          <w:rPr>
            <w:rFonts w:ascii="Arial" w:hAnsi="Arial" w:cs="Arial"/>
            <w:b/>
            <w:color w:val="auto"/>
            <w:rPrChange w:id="1162" w:author="Benitez, Alejandro" w:date="2025-03-05T10:51:00Z">
              <w:rPr/>
            </w:rPrChange>
          </w:rPr>
          <w:t xml:space="preserve">Logopak Systeme and NOVEXX Solutions – Independent and strong </w:t>
        </w:r>
        <w:proofErr w:type="spellStart"/>
        <w:r w:rsidRPr="00274894">
          <w:rPr>
            <w:rFonts w:ascii="Arial" w:hAnsi="Arial" w:cs="Arial"/>
            <w:b/>
            <w:color w:val="auto"/>
            <w:rPrChange w:id="1163" w:author="Benitez, Alejandro" w:date="2025-03-05T10:51:00Z">
              <w:rPr/>
            </w:rPrChange>
          </w:rPr>
          <w:t>within</w:t>
        </w:r>
        <w:proofErr w:type="spellEnd"/>
        <w:r w:rsidRPr="00274894">
          <w:rPr>
            <w:rFonts w:ascii="Arial" w:hAnsi="Arial" w:cs="Arial"/>
            <w:b/>
            <w:color w:val="auto"/>
            <w:rPrChange w:id="1164" w:author="Benitez, Alejandro" w:date="2025-03-05T10:51:00Z">
              <w:rPr/>
            </w:rPrChange>
          </w:rPr>
          <w:t xml:space="preserve"> </w:t>
        </w:r>
        <w:proofErr w:type="spellStart"/>
        <w:r w:rsidRPr="00274894">
          <w:rPr>
            <w:rFonts w:ascii="Arial" w:hAnsi="Arial" w:cs="Arial"/>
            <w:b/>
            <w:color w:val="auto"/>
            <w:rPrChange w:id="1165" w:author="Benitez, Alejandro" w:date="2025-03-05T10:51:00Z">
              <w:rPr/>
            </w:rPrChange>
          </w:rPr>
          <w:t>the</w:t>
        </w:r>
        <w:proofErr w:type="spellEnd"/>
        <w:r w:rsidRPr="00274894">
          <w:rPr>
            <w:rFonts w:ascii="Arial" w:hAnsi="Arial" w:cs="Arial"/>
            <w:b/>
            <w:color w:val="auto"/>
            <w:rPrChange w:id="1166" w:author="Benitez, Alejandro" w:date="2025-03-05T10:51:00Z">
              <w:rPr/>
            </w:rPrChange>
          </w:rPr>
          <w:t xml:space="preserve"> PID Group</w:t>
        </w:r>
      </w:ins>
    </w:p>
    <w:p w14:paraId="64EACC9B" w14:textId="0434AE78" w:rsidR="00274894" w:rsidRPr="00274894" w:rsidRDefault="00274894" w:rsidP="00274894">
      <w:pPr>
        <w:pStyle w:val="StandardWeb"/>
        <w:rPr>
          <w:ins w:id="1167" w:author="Benitez, Alejandro" w:date="2025-03-05T10:50:00Z"/>
          <w:rFonts w:ascii="Arial" w:hAnsi="Arial" w:cs="Arial"/>
          <w:rPrChange w:id="1168" w:author="Benitez, Alejandro" w:date="2025-03-05T10:50:00Z">
            <w:rPr>
              <w:ins w:id="1169" w:author="Benitez, Alejandro" w:date="2025-03-05T10:50:00Z"/>
            </w:rPr>
          </w:rPrChange>
        </w:rPr>
      </w:pPr>
      <w:proofErr w:type="spellStart"/>
      <w:ins w:id="1170" w:author="Benitez, Alejandro" w:date="2025-03-05T10:50:00Z">
        <w:r w:rsidRPr="00274894">
          <w:rPr>
            <w:rFonts w:ascii="Arial" w:hAnsi="Arial" w:cs="Arial"/>
            <w:rPrChange w:id="1171" w:author="Benitez, Alejandro" w:date="2025-03-05T10:50:00Z">
              <w:rPr/>
            </w:rPrChange>
          </w:rPr>
          <w:t>With</w:t>
        </w:r>
        <w:proofErr w:type="spellEnd"/>
        <w:r w:rsidRPr="00274894">
          <w:rPr>
            <w:rFonts w:ascii="Arial" w:hAnsi="Arial" w:cs="Arial"/>
            <w:rPrChange w:id="1172" w:author="Benitez, Alejandro" w:date="2025-03-05T10:50:00Z">
              <w:rPr/>
            </w:rPrChange>
          </w:rPr>
          <w:t xml:space="preserve"> </w:t>
        </w:r>
        <w:proofErr w:type="spellStart"/>
        <w:r w:rsidRPr="00274894">
          <w:rPr>
            <w:rFonts w:ascii="Arial" w:hAnsi="Arial" w:cs="Arial"/>
            <w:rPrChange w:id="1173" w:author="Benitez, Alejandro" w:date="2025-03-05T10:50:00Z">
              <w:rPr/>
            </w:rPrChange>
          </w:rPr>
          <w:t>their</w:t>
        </w:r>
        <w:proofErr w:type="spellEnd"/>
        <w:r w:rsidRPr="00274894">
          <w:rPr>
            <w:rFonts w:ascii="Arial" w:hAnsi="Arial" w:cs="Arial"/>
            <w:rPrChange w:id="1174" w:author="Benitez, Alejandro" w:date="2025-03-05T10:50:00Z">
              <w:rPr/>
            </w:rPrChange>
          </w:rPr>
          <w:t xml:space="preserve"> </w:t>
        </w:r>
        <w:proofErr w:type="spellStart"/>
        <w:r w:rsidRPr="00274894">
          <w:rPr>
            <w:rFonts w:ascii="Arial" w:hAnsi="Arial" w:cs="Arial"/>
            <w:rPrChange w:id="1175" w:author="Benitez, Alejandro" w:date="2025-03-05T10:50:00Z">
              <w:rPr/>
            </w:rPrChange>
          </w:rPr>
          <w:t>joint</w:t>
        </w:r>
        <w:proofErr w:type="spellEnd"/>
        <w:r w:rsidRPr="00274894">
          <w:rPr>
            <w:rFonts w:ascii="Arial" w:hAnsi="Arial" w:cs="Arial"/>
            <w:rPrChange w:id="1176" w:author="Benitez, Alejandro" w:date="2025-03-05T10:50:00Z">
              <w:rPr/>
            </w:rPrChange>
          </w:rPr>
          <w:t xml:space="preserve"> </w:t>
        </w:r>
        <w:proofErr w:type="spellStart"/>
        <w:r w:rsidRPr="00274894">
          <w:rPr>
            <w:rFonts w:ascii="Arial" w:hAnsi="Arial" w:cs="Arial"/>
            <w:rPrChange w:id="1177" w:author="Benitez, Alejandro" w:date="2025-03-05T10:50:00Z">
              <w:rPr/>
            </w:rPrChange>
          </w:rPr>
          <w:t>exhibition</w:t>
        </w:r>
        <w:proofErr w:type="spellEnd"/>
        <w:r w:rsidRPr="00274894">
          <w:rPr>
            <w:rFonts w:ascii="Arial" w:hAnsi="Arial" w:cs="Arial"/>
            <w:rPrChange w:id="1178" w:author="Benitez, Alejandro" w:date="2025-03-05T10:50:00Z">
              <w:rPr/>
            </w:rPrChange>
          </w:rPr>
          <w:t xml:space="preserve"> at </w:t>
        </w:r>
        <w:proofErr w:type="spellStart"/>
        <w:r w:rsidRPr="00274894">
          <w:rPr>
            <w:rFonts w:ascii="Arial" w:hAnsi="Arial" w:cs="Arial"/>
            <w:rPrChange w:id="1179" w:author="Benitez, Alejandro" w:date="2025-03-05T10:50:00Z">
              <w:rPr/>
            </w:rPrChange>
          </w:rPr>
          <w:t>LogiMAT</w:t>
        </w:r>
        <w:proofErr w:type="spellEnd"/>
        <w:r w:rsidRPr="00274894">
          <w:rPr>
            <w:rFonts w:ascii="Arial" w:hAnsi="Arial" w:cs="Arial"/>
            <w:rPrChange w:id="1180" w:author="Benitez, Alejandro" w:date="2025-03-05T10:50:00Z">
              <w:rPr/>
            </w:rPrChange>
          </w:rPr>
          <w:t xml:space="preserve"> 2025, </w:t>
        </w:r>
        <w:proofErr w:type="spellStart"/>
        <w:r w:rsidRPr="00274894">
          <w:rPr>
            <w:rFonts w:ascii="Arial" w:hAnsi="Arial" w:cs="Arial"/>
            <w:rPrChange w:id="1181" w:author="Benitez, Alejandro" w:date="2025-03-05T10:50:00Z">
              <w:rPr/>
            </w:rPrChange>
          </w:rPr>
          <w:t>both</w:t>
        </w:r>
        <w:proofErr w:type="spellEnd"/>
        <w:r w:rsidRPr="00274894">
          <w:rPr>
            <w:rFonts w:ascii="Arial" w:hAnsi="Arial" w:cs="Arial"/>
            <w:rPrChange w:id="1182" w:author="Benitez, Alejandro" w:date="2025-03-05T10:50:00Z">
              <w:rPr/>
            </w:rPrChange>
          </w:rPr>
          <w:t xml:space="preserve"> </w:t>
        </w:r>
        <w:proofErr w:type="spellStart"/>
        <w:r w:rsidRPr="00274894">
          <w:rPr>
            <w:rFonts w:ascii="Arial" w:hAnsi="Arial" w:cs="Arial"/>
            <w:rPrChange w:id="1183" w:author="Benitez, Alejandro" w:date="2025-03-05T10:50:00Z">
              <w:rPr/>
            </w:rPrChange>
          </w:rPr>
          <w:t>companies</w:t>
        </w:r>
        <w:proofErr w:type="spellEnd"/>
        <w:r w:rsidRPr="00274894">
          <w:rPr>
            <w:rFonts w:ascii="Arial" w:hAnsi="Arial" w:cs="Arial"/>
            <w:rPrChange w:id="1184" w:author="Benitez, Alejandro" w:date="2025-03-05T10:50:00Z">
              <w:rPr/>
            </w:rPrChange>
          </w:rPr>
          <w:t>—</w:t>
        </w:r>
        <w:proofErr w:type="spellStart"/>
        <w:r w:rsidRPr="00274894">
          <w:rPr>
            <w:rFonts w:ascii="Arial" w:hAnsi="Arial" w:cs="Arial"/>
            <w:rPrChange w:id="1185" w:author="Benitez, Alejandro" w:date="2025-03-05T10:50:00Z">
              <w:rPr/>
            </w:rPrChange>
          </w:rPr>
          <w:t>part</w:t>
        </w:r>
        <w:proofErr w:type="spellEnd"/>
        <w:r w:rsidRPr="00274894">
          <w:rPr>
            <w:rFonts w:ascii="Arial" w:hAnsi="Arial" w:cs="Arial"/>
            <w:rPrChange w:id="1186" w:author="Benitez, Alejandro" w:date="2025-03-05T10:50:00Z">
              <w:rPr/>
            </w:rPrChange>
          </w:rPr>
          <w:t xml:space="preserve"> </w:t>
        </w:r>
        <w:proofErr w:type="spellStart"/>
        <w:r w:rsidRPr="00274894">
          <w:rPr>
            <w:rFonts w:ascii="Arial" w:hAnsi="Arial" w:cs="Arial"/>
            <w:rPrChange w:id="1187" w:author="Benitez, Alejandro" w:date="2025-03-05T10:50:00Z">
              <w:rPr/>
            </w:rPrChange>
          </w:rPr>
          <w:t>of</w:t>
        </w:r>
        <w:proofErr w:type="spellEnd"/>
        <w:r w:rsidRPr="00274894">
          <w:rPr>
            <w:rFonts w:ascii="Arial" w:hAnsi="Arial" w:cs="Arial"/>
            <w:rPrChange w:id="1188" w:author="Benitez, Alejandro" w:date="2025-03-05T10:50:00Z">
              <w:rPr/>
            </w:rPrChange>
          </w:rPr>
          <w:t xml:space="preserve"> Possehl </w:t>
        </w:r>
        <w:proofErr w:type="spellStart"/>
        <w:r w:rsidRPr="00274894">
          <w:rPr>
            <w:rFonts w:ascii="Arial" w:hAnsi="Arial" w:cs="Arial"/>
            <w:rPrChange w:id="1189" w:author="Benitez, Alejandro" w:date="2025-03-05T10:50:00Z">
              <w:rPr/>
            </w:rPrChange>
          </w:rPr>
          <w:t>Identification</w:t>
        </w:r>
        <w:proofErr w:type="spellEnd"/>
        <w:r w:rsidRPr="00274894">
          <w:rPr>
            <w:rFonts w:ascii="Arial" w:hAnsi="Arial" w:cs="Arial"/>
            <w:rPrChange w:id="1190" w:author="Benitez, Alejandro" w:date="2025-03-05T10:50:00Z">
              <w:rPr/>
            </w:rPrChange>
          </w:rPr>
          <w:t xml:space="preserve"> Solutions (PID), a </w:t>
        </w:r>
        <w:proofErr w:type="spellStart"/>
        <w:r w:rsidRPr="00274894">
          <w:rPr>
            <w:rFonts w:ascii="Arial" w:hAnsi="Arial" w:cs="Arial"/>
            <w:rPrChange w:id="1191" w:author="Benitez, Alejandro" w:date="2025-03-05T10:50:00Z">
              <w:rPr/>
            </w:rPrChange>
          </w:rPr>
          <w:t>division</w:t>
        </w:r>
        <w:proofErr w:type="spellEnd"/>
        <w:r w:rsidRPr="00274894">
          <w:rPr>
            <w:rFonts w:ascii="Arial" w:hAnsi="Arial" w:cs="Arial"/>
            <w:rPrChange w:id="1192" w:author="Benitez, Alejandro" w:date="2025-03-05T10:50:00Z">
              <w:rPr/>
            </w:rPrChange>
          </w:rPr>
          <w:t xml:space="preserve"> </w:t>
        </w:r>
        <w:proofErr w:type="spellStart"/>
        <w:r w:rsidRPr="00274894">
          <w:rPr>
            <w:rFonts w:ascii="Arial" w:hAnsi="Arial" w:cs="Arial"/>
            <w:rPrChange w:id="1193" w:author="Benitez, Alejandro" w:date="2025-03-05T10:50:00Z">
              <w:rPr/>
            </w:rPrChange>
          </w:rPr>
          <w:t>of</w:t>
        </w:r>
        <w:proofErr w:type="spellEnd"/>
        <w:r w:rsidRPr="00274894">
          <w:rPr>
            <w:rFonts w:ascii="Arial" w:hAnsi="Arial" w:cs="Arial"/>
            <w:rPrChange w:id="1194" w:author="Benitez, Alejandro" w:date="2025-03-05T10:50:00Z">
              <w:rPr/>
            </w:rPrChange>
          </w:rPr>
          <w:t xml:space="preserve"> </w:t>
        </w:r>
        <w:proofErr w:type="spellStart"/>
        <w:r w:rsidRPr="00274894">
          <w:rPr>
            <w:rFonts w:ascii="Arial" w:hAnsi="Arial" w:cs="Arial"/>
            <w:rPrChange w:id="1195" w:author="Benitez, Alejandro" w:date="2025-03-05T10:50:00Z">
              <w:rPr/>
            </w:rPrChange>
          </w:rPr>
          <w:t>the</w:t>
        </w:r>
        <w:proofErr w:type="spellEnd"/>
        <w:r w:rsidRPr="00274894">
          <w:rPr>
            <w:rFonts w:ascii="Arial" w:hAnsi="Arial" w:cs="Arial"/>
            <w:rPrChange w:id="1196" w:author="Benitez, Alejandro" w:date="2025-03-05T10:50:00Z">
              <w:rPr/>
            </w:rPrChange>
          </w:rPr>
          <w:t xml:space="preserve"> Lübeck-</w:t>
        </w:r>
        <w:proofErr w:type="spellStart"/>
        <w:r w:rsidRPr="00274894">
          <w:rPr>
            <w:rFonts w:ascii="Arial" w:hAnsi="Arial" w:cs="Arial"/>
            <w:rPrChange w:id="1197" w:author="Benitez, Alejandro" w:date="2025-03-05T10:50:00Z">
              <w:rPr/>
            </w:rPrChange>
          </w:rPr>
          <w:t>based</w:t>
        </w:r>
        <w:proofErr w:type="spellEnd"/>
        <w:r w:rsidRPr="00274894">
          <w:rPr>
            <w:rFonts w:ascii="Arial" w:hAnsi="Arial" w:cs="Arial"/>
            <w:rPrChange w:id="1198" w:author="Benitez, Alejandro" w:date="2025-03-05T10:50:00Z">
              <w:rPr/>
            </w:rPrChange>
          </w:rPr>
          <w:t xml:space="preserve"> Possehl Group—</w:t>
        </w:r>
        <w:proofErr w:type="spellStart"/>
        <w:r w:rsidRPr="00274894">
          <w:rPr>
            <w:rFonts w:ascii="Arial" w:hAnsi="Arial" w:cs="Arial"/>
            <w:rPrChange w:id="1199" w:author="Benitez, Alejandro" w:date="2025-03-05T10:50:00Z">
              <w:rPr/>
            </w:rPrChange>
          </w:rPr>
          <w:t>emphasise</w:t>
        </w:r>
        <w:proofErr w:type="spellEnd"/>
        <w:r w:rsidRPr="00274894">
          <w:rPr>
            <w:rFonts w:ascii="Arial" w:hAnsi="Arial" w:cs="Arial"/>
            <w:rPrChange w:id="1200" w:author="Benitez, Alejandro" w:date="2025-03-05T10:50:00Z">
              <w:rPr/>
            </w:rPrChange>
          </w:rPr>
          <w:t xml:space="preserve"> </w:t>
        </w:r>
        <w:proofErr w:type="spellStart"/>
        <w:r w:rsidRPr="00274894">
          <w:rPr>
            <w:rFonts w:ascii="Arial" w:hAnsi="Arial" w:cs="Arial"/>
            <w:rPrChange w:id="1201" w:author="Benitez, Alejandro" w:date="2025-03-05T10:50:00Z">
              <w:rPr/>
            </w:rPrChange>
          </w:rPr>
          <w:t>their</w:t>
        </w:r>
        <w:proofErr w:type="spellEnd"/>
        <w:r w:rsidRPr="00274894">
          <w:rPr>
            <w:rFonts w:ascii="Arial" w:hAnsi="Arial" w:cs="Arial"/>
            <w:rPrChange w:id="1202" w:author="Benitez, Alejandro" w:date="2025-03-05T10:50:00Z">
              <w:rPr/>
            </w:rPrChange>
          </w:rPr>
          <w:t xml:space="preserve"> individual </w:t>
        </w:r>
        <w:proofErr w:type="spellStart"/>
        <w:r w:rsidRPr="00274894">
          <w:rPr>
            <w:rFonts w:ascii="Arial" w:hAnsi="Arial" w:cs="Arial"/>
            <w:rPrChange w:id="1203" w:author="Benitez, Alejandro" w:date="2025-03-05T10:50:00Z">
              <w:rPr/>
            </w:rPrChange>
          </w:rPr>
          <w:t>strengths</w:t>
        </w:r>
        <w:proofErr w:type="spellEnd"/>
        <w:r w:rsidRPr="00274894">
          <w:rPr>
            <w:rFonts w:ascii="Arial" w:hAnsi="Arial" w:cs="Arial"/>
            <w:rPrChange w:id="1204" w:author="Benitez, Alejandro" w:date="2025-03-05T10:50:00Z">
              <w:rPr/>
            </w:rPrChange>
          </w:rPr>
          <w:t xml:space="preserve">: NOVEXX Solutions </w:t>
        </w:r>
        <w:proofErr w:type="spellStart"/>
        <w:r w:rsidRPr="00274894">
          <w:rPr>
            <w:rFonts w:ascii="Arial" w:hAnsi="Arial" w:cs="Arial"/>
            <w:rPrChange w:id="1205" w:author="Benitez, Alejandro" w:date="2025-03-05T10:50:00Z">
              <w:rPr/>
            </w:rPrChange>
          </w:rPr>
          <w:t>excels</w:t>
        </w:r>
        <w:proofErr w:type="spellEnd"/>
        <w:r w:rsidRPr="00274894">
          <w:rPr>
            <w:rFonts w:ascii="Arial" w:hAnsi="Arial" w:cs="Arial"/>
            <w:rPrChange w:id="1206" w:author="Benitez, Alejandro" w:date="2025-03-05T10:50:00Z">
              <w:rPr/>
            </w:rPrChange>
          </w:rPr>
          <w:t xml:space="preserve"> in </w:t>
        </w:r>
        <w:proofErr w:type="spellStart"/>
        <w:r w:rsidRPr="00274894">
          <w:rPr>
            <w:rFonts w:ascii="Arial" w:hAnsi="Arial" w:cs="Arial"/>
            <w:rPrChange w:id="1207" w:author="Benitez, Alejandro" w:date="2025-03-05T10:50:00Z">
              <w:rPr/>
            </w:rPrChange>
          </w:rPr>
          <w:t>label</w:t>
        </w:r>
        <w:proofErr w:type="spellEnd"/>
        <w:r w:rsidRPr="00274894">
          <w:rPr>
            <w:rFonts w:ascii="Arial" w:hAnsi="Arial" w:cs="Arial"/>
            <w:rPrChange w:id="1208" w:author="Benitez, Alejandro" w:date="2025-03-05T10:50:00Z">
              <w:rPr/>
            </w:rPrChange>
          </w:rPr>
          <w:t xml:space="preserve"> </w:t>
        </w:r>
        <w:proofErr w:type="spellStart"/>
        <w:r w:rsidRPr="00274894">
          <w:rPr>
            <w:rFonts w:ascii="Arial" w:hAnsi="Arial" w:cs="Arial"/>
            <w:rPrChange w:id="1209" w:author="Benitez, Alejandro" w:date="2025-03-05T10:50:00Z">
              <w:rPr/>
            </w:rPrChange>
          </w:rPr>
          <w:t>printers</w:t>
        </w:r>
        <w:proofErr w:type="spellEnd"/>
        <w:r w:rsidRPr="00274894">
          <w:rPr>
            <w:rFonts w:ascii="Arial" w:hAnsi="Arial" w:cs="Arial"/>
            <w:rPrChange w:id="1210" w:author="Benitez, Alejandro" w:date="2025-03-05T10:50:00Z">
              <w:rPr/>
            </w:rPrChange>
          </w:rPr>
          <w:t xml:space="preserve"> and print-and-</w:t>
        </w:r>
        <w:proofErr w:type="spellStart"/>
        <w:r w:rsidRPr="00274894">
          <w:rPr>
            <w:rFonts w:ascii="Arial" w:hAnsi="Arial" w:cs="Arial"/>
            <w:rPrChange w:id="1211" w:author="Benitez, Alejandro" w:date="2025-03-05T10:50:00Z">
              <w:rPr/>
            </w:rPrChange>
          </w:rPr>
          <w:t>apply</w:t>
        </w:r>
        <w:proofErr w:type="spellEnd"/>
        <w:r w:rsidRPr="00274894">
          <w:rPr>
            <w:rFonts w:ascii="Arial" w:hAnsi="Arial" w:cs="Arial"/>
            <w:rPrChange w:id="1212" w:author="Benitez, Alejandro" w:date="2025-03-05T10:50:00Z">
              <w:rPr/>
            </w:rPrChange>
          </w:rPr>
          <w:t xml:space="preserve"> </w:t>
        </w:r>
        <w:proofErr w:type="spellStart"/>
        <w:r w:rsidRPr="00274894">
          <w:rPr>
            <w:rFonts w:ascii="Arial" w:hAnsi="Arial" w:cs="Arial"/>
            <w:rPrChange w:id="1213" w:author="Benitez, Alejandro" w:date="2025-03-05T10:50:00Z">
              <w:rPr/>
            </w:rPrChange>
          </w:rPr>
          <w:t>solutions</w:t>
        </w:r>
        <w:proofErr w:type="spellEnd"/>
        <w:r w:rsidRPr="00274894">
          <w:rPr>
            <w:rFonts w:ascii="Arial" w:hAnsi="Arial" w:cs="Arial"/>
            <w:rPrChange w:id="1214" w:author="Benitez, Alejandro" w:date="2025-03-05T10:50:00Z">
              <w:rPr/>
            </w:rPrChange>
          </w:rPr>
          <w:t xml:space="preserve">, </w:t>
        </w:r>
        <w:proofErr w:type="spellStart"/>
        <w:r w:rsidRPr="00274894">
          <w:rPr>
            <w:rFonts w:ascii="Arial" w:hAnsi="Arial" w:cs="Arial"/>
            <w:rPrChange w:id="1215" w:author="Benitez, Alejandro" w:date="2025-03-05T10:50:00Z">
              <w:rPr/>
            </w:rPrChange>
          </w:rPr>
          <w:t>while</w:t>
        </w:r>
        <w:proofErr w:type="spellEnd"/>
        <w:r w:rsidRPr="00274894">
          <w:rPr>
            <w:rFonts w:ascii="Arial" w:hAnsi="Arial" w:cs="Arial"/>
            <w:rPrChange w:id="1216" w:author="Benitez, Alejandro" w:date="2025-03-05T10:50:00Z">
              <w:rPr/>
            </w:rPrChange>
          </w:rPr>
          <w:t xml:space="preserve"> Logopak Systems </w:t>
        </w:r>
        <w:proofErr w:type="spellStart"/>
        <w:r w:rsidRPr="00274894">
          <w:rPr>
            <w:rFonts w:ascii="Arial" w:hAnsi="Arial" w:cs="Arial"/>
            <w:rPrChange w:id="1217" w:author="Benitez, Alejandro" w:date="2025-03-05T10:50:00Z">
              <w:rPr/>
            </w:rPrChange>
          </w:rPr>
          <w:t>specialises</w:t>
        </w:r>
        <w:proofErr w:type="spellEnd"/>
        <w:r w:rsidRPr="00274894">
          <w:rPr>
            <w:rFonts w:ascii="Arial" w:hAnsi="Arial" w:cs="Arial"/>
            <w:rPrChange w:id="1218" w:author="Benitez, Alejandro" w:date="2025-03-05T10:50:00Z">
              <w:rPr/>
            </w:rPrChange>
          </w:rPr>
          <w:t xml:space="preserve"> in fully </w:t>
        </w:r>
        <w:proofErr w:type="spellStart"/>
        <w:r w:rsidRPr="00274894">
          <w:rPr>
            <w:rFonts w:ascii="Arial" w:hAnsi="Arial" w:cs="Arial"/>
            <w:rPrChange w:id="1219" w:author="Benitez, Alejandro" w:date="2025-03-05T10:50:00Z">
              <w:rPr/>
            </w:rPrChange>
          </w:rPr>
          <w:t>integrated</w:t>
        </w:r>
        <w:proofErr w:type="spellEnd"/>
        <w:r w:rsidRPr="00274894">
          <w:rPr>
            <w:rFonts w:ascii="Arial" w:hAnsi="Arial" w:cs="Arial"/>
            <w:rPrChange w:id="1220" w:author="Benitez, Alejandro" w:date="2025-03-05T10:50:00Z">
              <w:rPr/>
            </w:rPrChange>
          </w:rPr>
          <w:t xml:space="preserve"> and fully </w:t>
        </w:r>
        <w:proofErr w:type="spellStart"/>
        <w:r w:rsidRPr="00274894">
          <w:rPr>
            <w:rFonts w:ascii="Arial" w:hAnsi="Arial" w:cs="Arial"/>
            <w:rPrChange w:id="1221" w:author="Benitez, Alejandro" w:date="2025-03-05T10:50:00Z">
              <w:rPr/>
            </w:rPrChange>
          </w:rPr>
          <w:t>automated</w:t>
        </w:r>
        <w:proofErr w:type="spellEnd"/>
        <w:r w:rsidRPr="00274894">
          <w:rPr>
            <w:rFonts w:ascii="Arial" w:hAnsi="Arial" w:cs="Arial"/>
            <w:rPrChange w:id="1222" w:author="Benitez, Alejandro" w:date="2025-03-05T10:50:00Z">
              <w:rPr/>
            </w:rPrChange>
          </w:rPr>
          <w:t xml:space="preserve"> print-and-</w:t>
        </w:r>
        <w:proofErr w:type="spellStart"/>
        <w:r w:rsidRPr="00274894">
          <w:rPr>
            <w:rFonts w:ascii="Arial" w:hAnsi="Arial" w:cs="Arial"/>
            <w:rPrChange w:id="1223" w:author="Benitez, Alejandro" w:date="2025-03-05T10:50:00Z">
              <w:rPr/>
            </w:rPrChange>
          </w:rPr>
          <w:t>apply</w:t>
        </w:r>
        <w:proofErr w:type="spellEnd"/>
        <w:r w:rsidRPr="00274894">
          <w:rPr>
            <w:rFonts w:ascii="Arial" w:hAnsi="Arial" w:cs="Arial"/>
            <w:rPrChange w:id="1224" w:author="Benitez, Alejandro" w:date="2025-03-05T10:50:00Z">
              <w:rPr/>
            </w:rPrChange>
          </w:rPr>
          <w:t xml:space="preserve"> </w:t>
        </w:r>
        <w:proofErr w:type="spellStart"/>
        <w:r w:rsidRPr="00274894">
          <w:rPr>
            <w:rFonts w:ascii="Arial" w:hAnsi="Arial" w:cs="Arial"/>
            <w:rPrChange w:id="1225" w:author="Benitez, Alejandro" w:date="2025-03-05T10:50:00Z">
              <w:rPr/>
            </w:rPrChange>
          </w:rPr>
          <w:t>systems</w:t>
        </w:r>
        <w:proofErr w:type="spellEnd"/>
        <w:r w:rsidRPr="00274894">
          <w:rPr>
            <w:rFonts w:ascii="Arial" w:hAnsi="Arial" w:cs="Arial"/>
            <w:rPrChange w:id="1226" w:author="Benitez, Alejandro" w:date="2025-03-05T10:50:00Z">
              <w:rPr/>
            </w:rPrChange>
          </w:rPr>
          <w:t xml:space="preserve">, </w:t>
        </w:r>
        <w:proofErr w:type="spellStart"/>
        <w:r w:rsidRPr="00274894">
          <w:rPr>
            <w:rFonts w:ascii="Arial" w:hAnsi="Arial" w:cs="Arial"/>
            <w:rPrChange w:id="1227" w:author="Benitez, Alejandro" w:date="2025-03-05T10:50:00Z">
              <w:rPr/>
            </w:rPrChange>
          </w:rPr>
          <w:t>including</w:t>
        </w:r>
        <w:proofErr w:type="spellEnd"/>
        <w:r w:rsidRPr="00274894">
          <w:rPr>
            <w:rFonts w:ascii="Arial" w:hAnsi="Arial" w:cs="Arial"/>
            <w:rPrChange w:id="1228" w:author="Benitez, Alejandro" w:date="2025-03-05T10:50:00Z">
              <w:rPr/>
            </w:rPrChange>
          </w:rPr>
          <w:t xml:space="preserve"> </w:t>
        </w:r>
        <w:proofErr w:type="spellStart"/>
        <w:r w:rsidRPr="00274894">
          <w:rPr>
            <w:rFonts w:ascii="Arial" w:hAnsi="Arial" w:cs="Arial"/>
            <w:rPrChange w:id="1229" w:author="Benitez, Alejandro" w:date="2025-03-05T10:50:00Z">
              <w:rPr/>
            </w:rPrChange>
          </w:rPr>
          <w:t>pallet</w:t>
        </w:r>
        <w:proofErr w:type="spellEnd"/>
        <w:r w:rsidRPr="00274894">
          <w:rPr>
            <w:rFonts w:ascii="Arial" w:hAnsi="Arial" w:cs="Arial"/>
            <w:rPrChange w:id="1230" w:author="Benitez, Alejandro" w:date="2025-03-05T10:50:00Z">
              <w:rPr/>
            </w:rPrChange>
          </w:rPr>
          <w:t xml:space="preserve"> </w:t>
        </w:r>
      </w:ins>
      <w:proofErr w:type="spellStart"/>
      <w:ins w:id="1231" w:author="Benitez, Alejandro" w:date="2025-03-05T10:56:00Z">
        <w:r w:rsidR="008B2E2E">
          <w:rPr>
            <w:rFonts w:ascii="Arial" w:hAnsi="Arial" w:cs="Arial"/>
          </w:rPr>
          <w:t>labeling</w:t>
        </w:r>
      </w:ins>
      <w:proofErr w:type="spellEnd"/>
      <w:ins w:id="1232" w:author="Benitez, Alejandro" w:date="2025-03-05T10:50:00Z">
        <w:r w:rsidRPr="00274894">
          <w:rPr>
            <w:rFonts w:ascii="Arial" w:hAnsi="Arial" w:cs="Arial"/>
            <w:rPrChange w:id="1233" w:author="Benitez, Alejandro" w:date="2025-03-05T10:50:00Z">
              <w:rPr/>
            </w:rPrChange>
          </w:rPr>
          <w:t xml:space="preserve"> </w:t>
        </w:r>
        <w:proofErr w:type="spellStart"/>
        <w:r w:rsidRPr="00274894">
          <w:rPr>
            <w:rFonts w:ascii="Arial" w:hAnsi="Arial" w:cs="Arial"/>
            <w:rPrChange w:id="1234" w:author="Benitez, Alejandro" w:date="2025-03-05T10:50:00Z">
              <w:rPr/>
            </w:rPrChange>
          </w:rPr>
          <w:t>solutions</w:t>
        </w:r>
        <w:proofErr w:type="spellEnd"/>
        <w:r w:rsidRPr="00274894">
          <w:rPr>
            <w:rFonts w:ascii="Arial" w:hAnsi="Arial" w:cs="Arial"/>
            <w:rPrChange w:id="1235" w:author="Benitez, Alejandro" w:date="2025-03-05T10:50:00Z">
              <w:rPr/>
            </w:rPrChange>
          </w:rPr>
          <w:t>.</w:t>
        </w:r>
      </w:ins>
    </w:p>
    <w:p w14:paraId="1EB82FDA" w14:textId="61620D51" w:rsidR="00274894" w:rsidRPr="00274894" w:rsidRDefault="00274894" w:rsidP="00274894">
      <w:pPr>
        <w:pStyle w:val="StandardWeb"/>
        <w:rPr>
          <w:ins w:id="1236" w:author="Benitez, Alejandro" w:date="2025-03-05T10:50:00Z"/>
          <w:rFonts w:ascii="Arial" w:hAnsi="Arial" w:cs="Arial"/>
          <w:rPrChange w:id="1237" w:author="Benitez, Alejandro" w:date="2025-03-05T10:50:00Z">
            <w:rPr>
              <w:ins w:id="1238" w:author="Benitez, Alejandro" w:date="2025-03-05T10:50:00Z"/>
            </w:rPr>
          </w:rPrChange>
        </w:rPr>
      </w:pPr>
      <w:ins w:id="1239" w:author="Benitez, Alejandro" w:date="2025-03-05T10:50:00Z">
        <w:r w:rsidRPr="00274894">
          <w:rPr>
            <w:rFonts w:ascii="Arial" w:hAnsi="Arial" w:cs="Arial"/>
            <w:rPrChange w:id="1240" w:author="Benitez, Alejandro" w:date="2025-03-05T10:50:00Z">
              <w:rPr/>
            </w:rPrChange>
          </w:rPr>
          <w:t>"</w:t>
        </w:r>
      </w:ins>
      <w:proofErr w:type="spellStart"/>
      <w:ins w:id="1241" w:author="Benitez, Alejandro" w:date="2025-03-05T10:56:00Z">
        <w:r w:rsidR="008B2E2E">
          <w:rPr>
            <w:rFonts w:ascii="Arial" w:hAnsi="Arial" w:cs="Arial"/>
          </w:rPr>
          <w:t>Labeling</w:t>
        </w:r>
      </w:ins>
      <w:proofErr w:type="spellEnd"/>
      <w:ins w:id="1242" w:author="Benitez, Alejandro" w:date="2025-03-05T10:50:00Z">
        <w:r w:rsidRPr="00274894">
          <w:rPr>
            <w:rFonts w:ascii="Arial" w:hAnsi="Arial" w:cs="Arial"/>
            <w:rPrChange w:id="1243" w:author="Benitez, Alejandro" w:date="2025-03-05T10:50:00Z">
              <w:rPr/>
            </w:rPrChange>
          </w:rPr>
          <w:t xml:space="preserve"> </w:t>
        </w:r>
        <w:proofErr w:type="spellStart"/>
        <w:r w:rsidRPr="00274894">
          <w:rPr>
            <w:rFonts w:ascii="Arial" w:hAnsi="Arial" w:cs="Arial"/>
            <w:rPrChange w:id="1244" w:author="Benitez, Alejandro" w:date="2025-03-05T10:50:00Z">
              <w:rPr/>
            </w:rPrChange>
          </w:rPr>
          <w:t>technologies</w:t>
        </w:r>
        <w:proofErr w:type="spellEnd"/>
        <w:r w:rsidRPr="00274894">
          <w:rPr>
            <w:rFonts w:ascii="Arial" w:hAnsi="Arial" w:cs="Arial"/>
            <w:rPrChange w:id="1245" w:author="Benitez, Alejandro" w:date="2025-03-05T10:50:00Z">
              <w:rPr/>
            </w:rPrChange>
          </w:rPr>
          <w:t xml:space="preserve"> and </w:t>
        </w:r>
        <w:proofErr w:type="spellStart"/>
        <w:r w:rsidRPr="00274894">
          <w:rPr>
            <w:rFonts w:ascii="Arial" w:hAnsi="Arial" w:cs="Arial"/>
            <w:rPrChange w:id="1246" w:author="Benitez, Alejandro" w:date="2025-03-05T10:50:00Z">
              <w:rPr/>
            </w:rPrChange>
          </w:rPr>
          <w:t>software</w:t>
        </w:r>
        <w:proofErr w:type="spellEnd"/>
        <w:r w:rsidRPr="00274894">
          <w:rPr>
            <w:rFonts w:ascii="Arial" w:hAnsi="Arial" w:cs="Arial"/>
            <w:rPrChange w:id="1247" w:author="Benitez, Alejandro" w:date="2025-03-05T10:50:00Z">
              <w:rPr/>
            </w:rPrChange>
          </w:rPr>
          <w:t xml:space="preserve"> </w:t>
        </w:r>
        <w:proofErr w:type="spellStart"/>
        <w:r w:rsidRPr="00274894">
          <w:rPr>
            <w:rFonts w:ascii="Arial" w:hAnsi="Arial" w:cs="Arial"/>
            <w:rPrChange w:id="1248" w:author="Benitez, Alejandro" w:date="2025-03-05T10:50:00Z">
              <w:rPr/>
            </w:rPrChange>
          </w:rPr>
          <w:t>solutions</w:t>
        </w:r>
        <w:proofErr w:type="spellEnd"/>
        <w:r w:rsidRPr="00274894">
          <w:rPr>
            <w:rFonts w:ascii="Arial" w:hAnsi="Arial" w:cs="Arial"/>
            <w:rPrChange w:id="1249" w:author="Benitez, Alejandro" w:date="2025-03-05T10:50:00Z">
              <w:rPr/>
            </w:rPrChange>
          </w:rPr>
          <w:t xml:space="preserve"> </w:t>
        </w:r>
        <w:proofErr w:type="spellStart"/>
        <w:r w:rsidRPr="00274894">
          <w:rPr>
            <w:rFonts w:ascii="Arial" w:hAnsi="Arial" w:cs="Arial"/>
            <w:rPrChange w:id="1250" w:author="Benitez, Alejandro" w:date="2025-03-05T10:50:00Z">
              <w:rPr/>
            </w:rPrChange>
          </w:rPr>
          <w:t>for</w:t>
        </w:r>
        <w:proofErr w:type="spellEnd"/>
        <w:r w:rsidRPr="00274894">
          <w:rPr>
            <w:rFonts w:ascii="Arial" w:hAnsi="Arial" w:cs="Arial"/>
            <w:rPrChange w:id="1251" w:author="Benitez, Alejandro" w:date="2025-03-05T10:50:00Z">
              <w:rPr/>
            </w:rPrChange>
          </w:rPr>
          <w:t xml:space="preserve"> </w:t>
        </w:r>
        <w:proofErr w:type="spellStart"/>
        <w:r w:rsidRPr="00274894">
          <w:rPr>
            <w:rFonts w:ascii="Arial" w:hAnsi="Arial" w:cs="Arial"/>
            <w:rPrChange w:id="1252" w:author="Benitez, Alejandro" w:date="2025-03-05T10:50:00Z">
              <w:rPr/>
            </w:rPrChange>
          </w:rPr>
          <w:t>data</w:t>
        </w:r>
        <w:proofErr w:type="spellEnd"/>
        <w:r w:rsidRPr="00274894">
          <w:rPr>
            <w:rFonts w:ascii="Arial" w:hAnsi="Arial" w:cs="Arial"/>
            <w:rPrChange w:id="1253" w:author="Benitez, Alejandro" w:date="2025-03-05T10:50:00Z">
              <w:rPr/>
            </w:rPrChange>
          </w:rPr>
          <w:t xml:space="preserve"> </w:t>
        </w:r>
        <w:proofErr w:type="spellStart"/>
        <w:r w:rsidRPr="00274894">
          <w:rPr>
            <w:rFonts w:ascii="Arial" w:hAnsi="Arial" w:cs="Arial"/>
            <w:rPrChange w:id="1254" w:author="Benitez, Alejandro" w:date="2025-03-05T10:50:00Z">
              <w:rPr/>
            </w:rPrChange>
          </w:rPr>
          <w:t>management</w:t>
        </w:r>
        <w:proofErr w:type="spellEnd"/>
        <w:r w:rsidRPr="00274894">
          <w:rPr>
            <w:rFonts w:ascii="Arial" w:hAnsi="Arial" w:cs="Arial"/>
            <w:rPrChange w:id="1255" w:author="Benitez, Alejandro" w:date="2025-03-05T10:50:00Z">
              <w:rPr/>
            </w:rPrChange>
          </w:rPr>
          <w:t xml:space="preserve"> </w:t>
        </w:r>
        <w:proofErr w:type="spellStart"/>
        <w:r w:rsidRPr="00274894">
          <w:rPr>
            <w:rFonts w:ascii="Arial" w:hAnsi="Arial" w:cs="Arial"/>
            <w:rPrChange w:id="1256" w:author="Benitez, Alejandro" w:date="2025-03-05T10:50:00Z">
              <w:rPr/>
            </w:rPrChange>
          </w:rPr>
          <w:t>are</w:t>
        </w:r>
        <w:proofErr w:type="spellEnd"/>
        <w:r w:rsidRPr="00274894">
          <w:rPr>
            <w:rFonts w:ascii="Arial" w:hAnsi="Arial" w:cs="Arial"/>
            <w:rPrChange w:id="1257" w:author="Benitez, Alejandro" w:date="2025-03-05T10:50:00Z">
              <w:rPr/>
            </w:rPrChange>
          </w:rPr>
          <w:t xml:space="preserve"> essential </w:t>
        </w:r>
        <w:proofErr w:type="spellStart"/>
        <w:r w:rsidRPr="00274894">
          <w:rPr>
            <w:rFonts w:ascii="Arial" w:hAnsi="Arial" w:cs="Arial"/>
            <w:rPrChange w:id="1258" w:author="Benitez, Alejandro" w:date="2025-03-05T10:50:00Z">
              <w:rPr/>
            </w:rPrChange>
          </w:rPr>
          <w:t>for</w:t>
        </w:r>
        <w:proofErr w:type="spellEnd"/>
        <w:r w:rsidRPr="00274894">
          <w:rPr>
            <w:rFonts w:ascii="Arial" w:hAnsi="Arial" w:cs="Arial"/>
            <w:rPrChange w:id="1259" w:author="Benitez, Alejandro" w:date="2025-03-05T10:50:00Z">
              <w:rPr/>
            </w:rPrChange>
          </w:rPr>
          <w:t xml:space="preserve"> </w:t>
        </w:r>
        <w:proofErr w:type="spellStart"/>
        <w:r w:rsidRPr="00274894">
          <w:rPr>
            <w:rFonts w:ascii="Arial" w:hAnsi="Arial" w:cs="Arial"/>
            <w:rPrChange w:id="1260" w:author="Benitez, Alejandro" w:date="2025-03-05T10:50:00Z">
              <w:rPr/>
            </w:rPrChange>
          </w:rPr>
          <w:t>digitised</w:t>
        </w:r>
        <w:proofErr w:type="spellEnd"/>
        <w:r w:rsidRPr="00274894">
          <w:rPr>
            <w:rFonts w:ascii="Arial" w:hAnsi="Arial" w:cs="Arial"/>
            <w:rPrChange w:id="1261" w:author="Benitez, Alejandro" w:date="2025-03-05T10:50:00Z">
              <w:rPr/>
            </w:rPrChange>
          </w:rPr>
          <w:t xml:space="preserve">, </w:t>
        </w:r>
        <w:proofErr w:type="spellStart"/>
        <w:r w:rsidRPr="00274894">
          <w:rPr>
            <w:rFonts w:ascii="Arial" w:hAnsi="Arial" w:cs="Arial"/>
            <w:rPrChange w:id="1262" w:author="Benitez, Alejandro" w:date="2025-03-05T10:50:00Z">
              <w:rPr/>
            </w:rPrChange>
          </w:rPr>
          <w:t>sustainable</w:t>
        </w:r>
        <w:proofErr w:type="spellEnd"/>
        <w:r w:rsidRPr="00274894">
          <w:rPr>
            <w:rFonts w:ascii="Arial" w:hAnsi="Arial" w:cs="Arial"/>
            <w:rPrChange w:id="1263" w:author="Benitez, Alejandro" w:date="2025-03-05T10:50:00Z">
              <w:rPr/>
            </w:rPrChange>
          </w:rPr>
          <w:t xml:space="preserve">, and </w:t>
        </w:r>
        <w:proofErr w:type="spellStart"/>
        <w:r w:rsidRPr="00274894">
          <w:rPr>
            <w:rFonts w:ascii="Arial" w:hAnsi="Arial" w:cs="Arial"/>
            <w:rPrChange w:id="1264" w:author="Benitez, Alejandro" w:date="2025-03-05T10:50:00Z">
              <w:rPr/>
            </w:rPrChange>
          </w:rPr>
          <w:t>process-secure</w:t>
        </w:r>
        <w:proofErr w:type="spellEnd"/>
        <w:r w:rsidRPr="00274894">
          <w:rPr>
            <w:rFonts w:ascii="Arial" w:hAnsi="Arial" w:cs="Arial"/>
            <w:rPrChange w:id="1265" w:author="Benitez, Alejandro" w:date="2025-03-05T10:50:00Z">
              <w:rPr/>
            </w:rPrChange>
          </w:rPr>
          <w:t xml:space="preserve"> </w:t>
        </w:r>
        <w:proofErr w:type="spellStart"/>
        <w:r w:rsidRPr="00274894">
          <w:rPr>
            <w:rFonts w:ascii="Arial" w:hAnsi="Arial" w:cs="Arial"/>
            <w:rPrChange w:id="1266" w:author="Benitez, Alejandro" w:date="2025-03-05T10:50:00Z">
              <w:rPr/>
            </w:rPrChange>
          </w:rPr>
          <w:t>logistics</w:t>
        </w:r>
        <w:proofErr w:type="spellEnd"/>
        <w:r w:rsidRPr="00274894">
          <w:rPr>
            <w:rFonts w:ascii="Arial" w:hAnsi="Arial" w:cs="Arial"/>
            <w:rPrChange w:id="1267" w:author="Benitez, Alejandro" w:date="2025-03-05T10:50:00Z">
              <w:rPr/>
            </w:rPrChange>
          </w:rPr>
          <w:t xml:space="preserve"> </w:t>
        </w:r>
        <w:proofErr w:type="spellStart"/>
        <w:r w:rsidRPr="00274894">
          <w:rPr>
            <w:rFonts w:ascii="Arial" w:hAnsi="Arial" w:cs="Arial"/>
            <w:rPrChange w:id="1268" w:author="Benitez, Alejandro" w:date="2025-03-05T10:50:00Z">
              <w:rPr/>
            </w:rPrChange>
          </w:rPr>
          <w:t>scenarios</w:t>
        </w:r>
        <w:proofErr w:type="spellEnd"/>
        <w:r w:rsidRPr="00274894">
          <w:rPr>
            <w:rFonts w:ascii="Arial" w:hAnsi="Arial" w:cs="Arial"/>
            <w:rPrChange w:id="1269" w:author="Benitez, Alejandro" w:date="2025-03-05T10:50:00Z">
              <w:rPr/>
            </w:rPrChange>
          </w:rPr>
          <w:t xml:space="preserve">," </w:t>
        </w:r>
        <w:proofErr w:type="spellStart"/>
        <w:r w:rsidRPr="00274894">
          <w:rPr>
            <w:rFonts w:ascii="Arial" w:hAnsi="Arial" w:cs="Arial"/>
            <w:rPrChange w:id="1270" w:author="Benitez, Alejandro" w:date="2025-03-05T10:50:00Z">
              <w:rPr/>
            </w:rPrChange>
          </w:rPr>
          <w:t>says</w:t>
        </w:r>
        <w:proofErr w:type="spellEnd"/>
        <w:r w:rsidRPr="00274894">
          <w:rPr>
            <w:rFonts w:ascii="Arial" w:hAnsi="Arial" w:cs="Arial"/>
            <w:rPrChange w:id="1271" w:author="Benitez, Alejandro" w:date="2025-03-05T10:50:00Z">
              <w:rPr/>
            </w:rPrChange>
          </w:rPr>
          <w:t xml:space="preserve"> Steffan Gold, Managing </w:t>
        </w:r>
        <w:proofErr w:type="spellStart"/>
        <w:r w:rsidRPr="00274894">
          <w:rPr>
            <w:rFonts w:ascii="Arial" w:hAnsi="Arial" w:cs="Arial"/>
            <w:rPrChange w:id="1272" w:author="Benitez, Alejandro" w:date="2025-03-05T10:50:00Z">
              <w:rPr/>
            </w:rPrChange>
          </w:rPr>
          <w:t>Director</w:t>
        </w:r>
        <w:proofErr w:type="spellEnd"/>
        <w:r w:rsidRPr="00274894">
          <w:rPr>
            <w:rFonts w:ascii="Arial" w:hAnsi="Arial" w:cs="Arial"/>
            <w:rPrChange w:id="1273" w:author="Benitez, Alejandro" w:date="2025-03-05T10:50:00Z">
              <w:rPr/>
            </w:rPrChange>
          </w:rPr>
          <w:t xml:space="preserve"> </w:t>
        </w:r>
        <w:proofErr w:type="spellStart"/>
        <w:r w:rsidRPr="00274894">
          <w:rPr>
            <w:rFonts w:ascii="Arial" w:hAnsi="Arial" w:cs="Arial"/>
            <w:rPrChange w:id="1274" w:author="Benitez, Alejandro" w:date="2025-03-05T10:50:00Z">
              <w:rPr/>
            </w:rPrChange>
          </w:rPr>
          <w:t>of</w:t>
        </w:r>
        <w:proofErr w:type="spellEnd"/>
        <w:r w:rsidRPr="00274894">
          <w:rPr>
            <w:rFonts w:ascii="Arial" w:hAnsi="Arial" w:cs="Arial"/>
            <w:rPrChange w:id="1275" w:author="Benitez, Alejandro" w:date="2025-03-05T10:50:00Z">
              <w:rPr/>
            </w:rPrChange>
          </w:rPr>
          <w:t xml:space="preserve"> Logopak Systeme. He </w:t>
        </w:r>
        <w:proofErr w:type="spellStart"/>
        <w:r w:rsidRPr="00274894">
          <w:rPr>
            <w:rFonts w:ascii="Arial" w:hAnsi="Arial" w:cs="Arial"/>
            <w:rPrChange w:id="1276" w:author="Benitez, Alejandro" w:date="2025-03-05T10:50:00Z">
              <w:rPr/>
            </w:rPrChange>
          </w:rPr>
          <w:t>adds</w:t>
        </w:r>
        <w:proofErr w:type="spellEnd"/>
        <w:r w:rsidRPr="00274894">
          <w:rPr>
            <w:rFonts w:ascii="Arial" w:hAnsi="Arial" w:cs="Arial"/>
            <w:rPrChange w:id="1277" w:author="Benitez, Alejandro" w:date="2025-03-05T10:50:00Z">
              <w:rPr/>
            </w:rPrChange>
          </w:rPr>
          <w:t xml:space="preserve">: "As </w:t>
        </w:r>
        <w:proofErr w:type="spellStart"/>
        <w:r w:rsidRPr="00274894">
          <w:rPr>
            <w:rFonts w:ascii="Arial" w:hAnsi="Arial" w:cs="Arial"/>
            <w:rPrChange w:id="1278" w:author="Benitez, Alejandro" w:date="2025-03-05T10:50:00Z">
              <w:rPr/>
            </w:rPrChange>
          </w:rPr>
          <w:t>the</w:t>
        </w:r>
        <w:proofErr w:type="spellEnd"/>
        <w:r w:rsidRPr="00274894">
          <w:rPr>
            <w:rFonts w:ascii="Arial" w:hAnsi="Arial" w:cs="Arial"/>
            <w:rPrChange w:id="1279" w:author="Benitez, Alejandro" w:date="2025-03-05T10:50:00Z">
              <w:rPr/>
            </w:rPrChange>
          </w:rPr>
          <w:t xml:space="preserve"> </w:t>
        </w:r>
        <w:proofErr w:type="spellStart"/>
        <w:r w:rsidRPr="00274894">
          <w:rPr>
            <w:rFonts w:ascii="Arial" w:hAnsi="Arial" w:cs="Arial"/>
            <w:rPrChange w:id="1280" w:author="Benitez, Alejandro" w:date="2025-03-05T10:50:00Z">
              <w:rPr/>
            </w:rPrChange>
          </w:rPr>
          <w:t>largest</w:t>
        </w:r>
        <w:proofErr w:type="spellEnd"/>
        <w:r w:rsidRPr="00274894">
          <w:rPr>
            <w:rFonts w:ascii="Arial" w:hAnsi="Arial" w:cs="Arial"/>
            <w:rPrChange w:id="1281" w:author="Benitez, Alejandro" w:date="2025-03-05T10:50:00Z">
              <w:rPr/>
            </w:rPrChange>
          </w:rPr>
          <w:t xml:space="preserve"> international trade fair </w:t>
        </w:r>
        <w:proofErr w:type="spellStart"/>
        <w:r w:rsidRPr="00274894">
          <w:rPr>
            <w:rFonts w:ascii="Arial" w:hAnsi="Arial" w:cs="Arial"/>
            <w:rPrChange w:id="1282" w:author="Benitez, Alejandro" w:date="2025-03-05T10:50:00Z">
              <w:rPr/>
            </w:rPrChange>
          </w:rPr>
          <w:t>for</w:t>
        </w:r>
        <w:proofErr w:type="spellEnd"/>
        <w:r w:rsidRPr="00274894">
          <w:rPr>
            <w:rFonts w:ascii="Arial" w:hAnsi="Arial" w:cs="Arial"/>
            <w:rPrChange w:id="1283" w:author="Benitez, Alejandro" w:date="2025-03-05T10:50:00Z">
              <w:rPr/>
            </w:rPrChange>
          </w:rPr>
          <w:t xml:space="preserve"> </w:t>
        </w:r>
        <w:proofErr w:type="spellStart"/>
        <w:r w:rsidRPr="00274894">
          <w:rPr>
            <w:rFonts w:ascii="Arial" w:hAnsi="Arial" w:cs="Arial"/>
            <w:rPrChange w:id="1284" w:author="Benitez, Alejandro" w:date="2025-03-05T10:50:00Z">
              <w:rPr/>
            </w:rPrChange>
          </w:rPr>
          <w:t>intralogistics</w:t>
        </w:r>
        <w:proofErr w:type="spellEnd"/>
        <w:r w:rsidRPr="00274894">
          <w:rPr>
            <w:rFonts w:ascii="Arial" w:hAnsi="Arial" w:cs="Arial"/>
            <w:rPrChange w:id="1285" w:author="Benitez, Alejandro" w:date="2025-03-05T10:50:00Z">
              <w:rPr/>
            </w:rPrChange>
          </w:rPr>
          <w:t xml:space="preserve"> and </w:t>
        </w:r>
        <w:proofErr w:type="spellStart"/>
        <w:r w:rsidRPr="00274894">
          <w:rPr>
            <w:rFonts w:ascii="Arial" w:hAnsi="Arial" w:cs="Arial"/>
            <w:rPrChange w:id="1286" w:author="Benitez, Alejandro" w:date="2025-03-05T10:50:00Z">
              <w:rPr/>
            </w:rPrChange>
          </w:rPr>
          <w:t>process</w:t>
        </w:r>
        <w:proofErr w:type="spellEnd"/>
        <w:r w:rsidRPr="00274894">
          <w:rPr>
            <w:rFonts w:ascii="Arial" w:hAnsi="Arial" w:cs="Arial"/>
            <w:rPrChange w:id="1287" w:author="Benitez, Alejandro" w:date="2025-03-05T10:50:00Z">
              <w:rPr/>
            </w:rPrChange>
          </w:rPr>
          <w:t xml:space="preserve"> </w:t>
        </w:r>
        <w:proofErr w:type="spellStart"/>
        <w:r w:rsidRPr="00274894">
          <w:rPr>
            <w:rFonts w:ascii="Arial" w:hAnsi="Arial" w:cs="Arial"/>
            <w:rPrChange w:id="1288" w:author="Benitez, Alejandro" w:date="2025-03-05T10:50:00Z">
              <w:rPr/>
            </w:rPrChange>
          </w:rPr>
          <w:t>management</w:t>
        </w:r>
        <w:proofErr w:type="spellEnd"/>
        <w:r w:rsidRPr="00274894">
          <w:rPr>
            <w:rFonts w:ascii="Arial" w:hAnsi="Arial" w:cs="Arial"/>
            <w:rPrChange w:id="1289" w:author="Benitez, Alejandro" w:date="2025-03-05T10:50:00Z">
              <w:rPr/>
            </w:rPrChange>
          </w:rPr>
          <w:t xml:space="preserve">, </w:t>
        </w:r>
        <w:proofErr w:type="spellStart"/>
        <w:r w:rsidRPr="00274894">
          <w:rPr>
            <w:rFonts w:ascii="Arial" w:hAnsi="Arial" w:cs="Arial"/>
            <w:rPrChange w:id="1290" w:author="Benitez, Alejandro" w:date="2025-03-05T10:50:00Z">
              <w:rPr/>
            </w:rPrChange>
          </w:rPr>
          <w:t>LogiMAT</w:t>
        </w:r>
        <w:proofErr w:type="spellEnd"/>
        <w:r w:rsidRPr="00274894">
          <w:rPr>
            <w:rFonts w:ascii="Arial" w:hAnsi="Arial" w:cs="Arial"/>
            <w:rPrChange w:id="1291" w:author="Benitez, Alejandro" w:date="2025-03-05T10:50:00Z">
              <w:rPr/>
            </w:rPrChange>
          </w:rPr>
          <w:t xml:space="preserve"> </w:t>
        </w:r>
        <w:proofErr w:type="spellStart"/>
        <w:r w:rsidRPr="00274894">
          <w:rPr>
            <w:rFonts w:ascii="Arial" w:hAnsi="Arial" w:cs="Arial"/>
            <w:rPrChange w:id="1292" w:author="Benitez, Alejandro" w:date="2025-03-05T10:50:00Z">
              <w:rPr/>
            </w:rPrChange>
          </w:rPr>
          <w:t>provides</w:t>
        </w:r>
        <w:proofErr w:type="spellEnd"/>
        <w:r w:rsidRPr="00274894">
          <w:rPr>
            <w:rFonts w:ascii="Arial" w:hAnsi="Arial" w:cs="Arial"/>
            <w:rPrChange w:id="1293" w:author="Benitez, Alejandro" w:date="2025-03-05T10:50:00Z">
              <w:rPr/>
            </w:rPrChange>
          </w:rPr>
          <w:t xml:space="preserve"> </w:t>
        </w:r>
        <w:proofErr w:type="spellStart"/>
        <w:r w:rsidRPr="00274894">
          <w:rPr>
            <w:rFonts w:ascii="Arial" w:hAnsi="Arial" w:cs="Arial"/>
            <w:rPrChange w:id="1294" w:author="Benitez, Alejandro" w:date="2025-03-05T10:50:00Z">
              <w:rPr/>
            </w:rPrChange>
          </w:rPr>
          <w:t>the</w:t>
        </w:r>
        <w:proofErr w:type="spellEnd"/>
        <w:r w:rsidRPr="00274894">
          <w:rPr>
            <w:rFonts w:ascii="Arial" w:hAnsi="Arial" w:cs="Arial"/>
            <w:rPrChange w:id="1295" w:author="Benitez, Alejandro" w:date="2025-03-05T10:50:00Z">
              <w:rPr/>
            </w:rPrChange>
          </w:rPr>
          <w:t xml:space="preserve"> ideal </w:t>
        </w:r>
        <w:proofErr w:type="spellStart"/>
        <w:r w:rsidRPr="00274894">
          <w:rPr>
            <w:rFonts w:ascii="Arial" w:hAnsi="Arial" w:cs="Arial"/>
            <w:rPrChange w:id="1296" w:author="Benitez, Alejandro" w:date="2025-03-05T10:50:00Z">
              <w:rPr/>
            </w:rPrChange>
          </w:rPr>
          <w:t>platform</w:t>
        </w:r>
        <w:proofErr w:type="spellEnd"/>
        <w:r w:rsidRPr="00274894">
          <w:rPr>
            <w:rFonts w:ascii="Arial" w:hAnsi="Arial" w:cs="Arial"/>
            <w:rPrChange w:id="1297" w:author="Benitez, Alejandro" w:date="2025-03-05T10:50:00Z">
              <w:rPr/>
            </w:rPrChange>
          </w:rPr>
          <w:t xml:space="preserve"> </w:t>
        </w:r>
        <w:proofErr w:type="spellStart"/>
        <w:r w:rsidRPr="00274894">
          <w:rPr>
            <w:rFonts w:ascii="Arial" w:hAnsi="Arial" w:cs="Arial"/>
            <w:rPrChange w:id="1298" w:author="Benitez, Alejandro" w:date="2025-03-05T10:50:00Z">
              <w:rPr/>
            </w:rPrChange>
          </w:rPr>
          <w:t>to</w:t>
        </w:r>
        <w:proofErr w:type="spellEnd"/>
        <w:r w:rsidRPr="00274894">
          <w:rPr>
            <w:rFonts w:ascii="Arial" w:hAnsi="Arial" w:cs="Arial"/>
            <w:rPrChange w:id="1299" w:author="Benitez, Alejandro" w:date="2025-03-05T10:50:00Z">
              <w:rPr/>
            </w:rPrChange>
          </w:rPr>
          <w:t xml:space="preserve"> </w:t>
        </w:r>
        <w:proofErr w:type="spellStart"/>
        <w:r w:rsidRPr="00274894">
          <w:rPr>
            <w:rFonts w:ascii="Arial" w:hAnsi="Arial" w:cs="Arial"/>
            <w:rPrChange w:id="1300" w:author="Benitez, Alejandro" w:date="2025-03-05T10:50:00Z">
              <w:rPr/>
            </w:rPrChange>
          </w:rPr>
          <w:t>present</w:t>
        </w:r>
        <w:proofErr w:type="spellEnd"/>
        <w:r w:rsidRPr="00274894">
          <w:rPr>
            <w:rFonts w:ascii="Arial" w:hAnsi="Arial" w:cs="Arial"/>
            <w:rPrChange w:id="1301" w:author="Benitez, Alejandro" w:date="2025-03-05T10:50:00Z">
              <w:rPr/>
            </w:rPrChange>
          </w:rPr>
          <w:t xml:space="preserve"> NOVEXX Solutions and </w:t>
        </w:r>
        <w:proofErr w:type="spellStart"/>
        <w:r w:rsidRPr="00274894">
          <w:rPr>
            <w:rFonts w:ascii="Arial" w:hAnsi="Arial" w:cs="Arial"/>
            <w:rPrChange w:id="1302" w:author="Benitez, Alejandro" w:date="2025-03-05T10:50:00Z">
              <w:rPr/>
            </w:rPrChange>
          </w:rPr>
          <w:t>Logopak’s</w:t>
        </w:r>
        <w:proofErr w:type="spellEnd"/>
        <w:r w:rsidRPr="00274894">
          <w:rPr>
            <w:rFonts w:ascii="Arial" w:hAnsi="Arial" w:cs="Arial"/>
            <w:rPrChange w:id="1303" w:author="Benitez, Alejandro" w:date="2025-03-05T10:50:00Z">
              <w:rPr/>
            </w:rPrChange>
          </w:rPr>
          <w:t xml:space="preserve"> strong </w:t>
        </w:r>
        <w:proofErr w:type="spellStart"/>
        <w:r w:rsidRPr="00274894">
          <w:rPr>
            <w:rFonts w:ascii="Arial" w:hAnsi="Arial" w:cs="Arial"/>
            <w:rPrChange w:id="1304" w:author="Benitez, Alejandro" w:date="2025-03-05T10:50:00Z">
              <w:rPr/>
            </w:rPrChange>
          </w:rPr>
          <w:t>product</w:t>
        </w:r>
        <w:proofErr w:type="spellEnd"/>
        <w:r w:rsidRPr="00274894">
          <w:rPr>
            <w:rFonts w:ascii="Arial" w:hAnsi="Arial" w:cs="Arial"/>
            <w:rPrChange w:id="1305" w:author="Benitez, Alejandro" w:date="2025-03-05T10:50:00Z">
              <w:rPr/>
            </w:rPrChange>
          </w:rPr>
          <w:t xml:space="preserve"> </w:t>
        </w:r>
        <w:proofErr w:type="spellStart"/>
        <w:r w:rsidRPr="00274894">
          <w:rPr>
            <w:rFonts w:ascii="Arial" w:hAnsi="Arial" w:cs="Arial"/>
            <w:rPrChange w:id="1306" w:author="Benitez, Alejandro" w:date="2025-03-05T10:50:00Z">
              <w:rPr/>
            </w:rPrChange>
          </w:rPr>
          <w:t>portfolio</w:t>
        </w:r>
        <w:proofErr w:type="spellEnd"/>
        <w:r w:rsidRPr="00274894">
          <w:rPr>
            <w:rFonts w:ascii="Arial" w:hAnsi="Arial" w:cs="Arial"/>
            <w:rPrChange w:id="1307" w:author="Benitez, Alejandro" w:date="2025-03-05T10:50:00Z">
              <w:rPr/>
            </w:rPrChange>
          </w:rPr>
          <w:t xml:space="preserve"> and </w:t>
        </w:r>
        <w:proofErr w:type="spellStart"/>
        <w:r w:rsidRPr="00274894">
          <w:rPr>
            <w:rFonts w:ascii="Arial" w:hAnsi="Arial" w:cs="Arial"/>
            <w:rPrChange w:id="1308" w:author="Benitez, Alejandro" w:date="2025-03-05T10:50:00Z">
              <w:rPr/>
            </w:rPrChange>
          </w:rPr>
          <w:t>integrated</w:t>
        </w:r>
        <w:proofErr w:type="spellEnd"/>
        <w:r w:rsidRPr="00274894">
          <w:rPr>
            <w:rFonts w:ascii="Arial" w:hAnsi="Arial" w:cs="Arial"/>
            <w:rPrChange w:id="1309" w:author="Benitez, Alejandro" w:date="2025-03-05T10:50:00Z">
              <w:rPr/>
            </w:rPrChange>
          </w:rPr>
          <w:t xml:space="preserve"> </w:t>
        </w:r>
      </w:ins>
      <w:proofErr w:type="spellStart"/>
      <w:ins w:id="1310" w:author="Benitez, Alejandro" w:date="2025-03-05T10:56:00Z">
        <w:r w:rsidR="008B2E2E">
          <w:rPr>
            <w:rFonts w:ascii="Arial" w:hAnsi="Arial" w:cs="Arial"/>
          </w:rPr>
          <w:t>labeling</w:t>
        </w:r>
      </w:ins>
      <w:proofErr w:type="spellEnd"/>
      <w:ins w:id="1311" w:author="Benitez, Alejandro" w:date="2025-03-05T10:50:00Z">
        <w:r w:rsidRPr="00274894">
          <w:rPr>
            <w:rFonts w:ascii="Arial" w:hAnsi="Arial" w:cs="Arial"/>
            <w:rPrChange w:id="1312" w:author="Benitez, Alejandro" w:date="2025-03-05T10:50:00Z">
              <w:rPr/>
            </w:rPrChange>
          </w:rPr>
          <w:t xml:space="preserve"> </w:t>
        </w:r>
        <w:proofErr w:type="spellStart"/>
        <w:r w:rsidRPr="00274894">
          <w:rPr>
            <w:rFonts w:ascii="Arial" w:hAnsi="Arial" w:cs="Arial"/>
            <w:rPrChange w:id="1313" w:author="Benitez, Alejandro" w:date="2025-03-05T10:50:00Z">
              <w:rPr/>
            </w:rPrChange>
          </w:rPr>
          <w:t>technologies</w:t>
        </w:r>
        <w:proofErr w:type="spellEnd"/>
        <w:r w:rsidRPr="00274894">
          <w:rPr>
            <w:rFonts w:ascii="Arial" w:hAnsi="Arial" w:cs="Arial"/>
            <w:rPrChange w:id="1314" w:author="Benitez, Alejandro" w:date="2025-03-05T10:50:00Z">
              <w:rPr/>
            </w:rPrChange>
          </w:rPr>
          <w:t xml:space="preserve"> </w:t>
        </w:r>
        <w:proofErr w:type="spellStart"/>
        <w:r w:rsidRPr="00274894">
          <w:rPr>
            <w:rFonts w:ascii="Arial" w:hAnsi="Arial" w:cs="Arial"/>
            <w:rPrChange w:id="1315" w:author="Benitez, Alejandro" w:date="2025-03-05T10:50:00Z">
              <w:rPr/>
            </w:rPrChange>
          </w:rPr>
          <w:t>to</w:t>
        </w:r>
        <w:proofErr w:type="spellEnd"/>
        <w:r w:rsidRPr="00274894">
          <w:rPr>
            <w:rFonts w:ascii="Arial" w:hAnsi="Arial" w:cs="Arial"/>
            <w:rPrChange w:id="1316" w:author="Benitez, Alejandro" w:date="2025-03-05T10:50:00Z">
              <w:rPr/>
            </w:rPrChange>
          </w:rPr>
          <w:t xml:space="preserve"> a </w:t>
        </w:r>
        <w:proofErr w:type="spellStart"/>
        <w:r w:rsidRPr="00274894">
          <w:rPr>
            <w:rFonts w:ascii="Arial" w:hAnsi="Arial" w:cs="Arial"/>
            <w:rPrChange w:id="1317" w:author="Benitez, Alejandro" w:date="2025-03-05T10:50:00Z">
              <w:rPr/>
            </w:rPrChange>
          </w:rPr>
          <w:t>wide</w:t>
        </w:r>
        <w:proofErr w:type="spellEnd"/>
        <w:r w:rsidRPr="00274894">
          <w:rPr>
            <w:rFonts w:ascii="Arial" w:hAnsi="Arial" w:cs="Arial"/>
            <w:rPrChange w:id="1318" w:author="Benitez, Alejandro" w:date="2025-03-05T10:50:00Z">
              <w:rPr/>
            </w:rPrChange>
          </w:rPr>
          <w:t xml:space="preserve"> professional </w:t>
        </w:r>
        <w:proofErr w:type="spellStart"/>
        <w:r w:rsidRPr="00274894">
          <w:rPr>
            <w:rFonts w:ascii="Arial" w:hAnsi="Arial" w:cs="Arial"/>
            <w:rPrChange w:id="1319" w:author="Benitez, Alejandro" w:date="2025-03-05T10:50:00Z">
              <w:rPr/>
            </w:rPrChange>
          </w:rPr>
          <w:t>audience</w:t>
        </w:r>
        <w:proofErr w:type="spellEnd"/>
        <w:r w:rsidRPr="00274894">
          <w:rPr>
            <w:rFonts w:ascii="Arial" w:hAnsi="Arial" w:cs="Arial"/>
            <w:rPrChange w:id="1320" w:author="Benitez, Alejandro" w:date="2025-03-05T10:50:00Z">
              <w:rPr/>
            </w:rPrChange>
          </w:rPr>
          <w:t>."</w:t>
        </w:r>
      </w:ins>
    </w:p>
    <w:p w14:paraId="613EC125" w14:textId="2062FDE0" w:rsidR="00274894" w:rsidRPr="00274894" w:rsidRDefault="00274894" w:rsidP="00274894">
      <w:pPr>
        <w:pStyle w:val="StandardWeb"/>
        <w:rPr>
          <w:ins w:id="1321" w:author="Benitez, Alejandro" w:date="2025-03-05T10:50:00Z"/>
          <w:rFonts w:ascii="Arial" w:hAnsi="Arial" w:cs="Arial"/>
          <w:rPrChange w:id="1322" w:author="Benitez, Alejandro" w:date="2025-03-05T10:50:00Z">
            <w:rPr>
              <w:ins w:id="1323" w:author="Benitez, Alejandro" w:date="2025-03-05T10:50:00Z"/>
            </w:rPr>
          </w:rPrChange>
        </w:rPr>
      </w:pPr>
      <w:ins w:id="1324" w:author="Benitez, Alejandro" w:date="2025-03-05T10:50:00Z">
        <w:r w:rsidRPr="00274894">
          <w:rPr>
            <w:rFonts w:ascii="Arial" w:hAnsi="Arial" w:cs="Arial"/>
            <w:b/>
            <w:rPrChange w:id="1325" w:author="Benitez, Alejandro" w:date="2025-03-05T10:51:00Z">
              <w:rPr/>
            </w:rPrChange>
          </w:rPr>
          <w:t>Logopak Systeme GmbH &amp; Co. KG</w:t>
        </w:r>
        <w:r w:rsidRPr="00274894">
          <w:rPr>
            <w:rFonts w:ascii="Arial" w:hAnsi="Arial" w:cs="Arial"/>
            <w:rPrChange w:id="1326" w:author="Benitez, Alejandro" w:date="2025-03-05T10:50:00Z">
              <w:rPr/>
            </w:rPrChange>
          </w:rPr>
          <w:t xml:space="preserve"> </w:t>
        </w:r>
        <w:proofErr w:type="spellStart"/>
        <w:r w:rsidRPr="00274894">
          <w:rPr>
            <w:rFonts w:ascii="Arial" w:hAnsi="Arial" w:cs="Arial"/>
            <w:rPrChange w:id="1327" w:author="Benitez, Alejandro" w:date="2025-03-05T10:50:00Z">
              <w:rPr/>
            </w:rPrChange>
          </w:rPr>
          <w:t>is</w:t>
        </w:r>
        <w:proofErr w:type="spellEnd"/>
        <w:r w:rsidRPr="00274894">
          <w:rPr>
            <w:rFonts w:ascii="Arial" w:hAnsi="Arial" w:cs="Arial"/>
            <w:rPrChange w:id="1328" w:author="Benitez, Alejandro" w:date="2025-03-05T10:50:00Z">
              <w:rPr/>
            </w:rPrChange>
          </w:rPr>
          <w:t xml:space="preserve"> a </w:t>
        </w:r>
        <w:proofErr w:type="spellStart"/>
        <w:r w:rsidRPr="00274894">
          <w:rPr>
            <w:rFonts w:ascii="Arial" w:hAnsi="Arial" w:cs="Arial"/>
            <w:rPrChange w:id="1329" w:author="Benitez, Alejandro" w:date="2025-03-05T10:50:00Z">
              <w:rPr/>
            </w:rPrChange>
          </w:rPr>
          <w:t>leading</w:t>
        </w:r>
        <w:proofErr w:type="spellEnd"/>
        <w:r w:rsidRPr="00274894">
          <w:rPr>
            <w:rFonts w:ascii="Arial" w:hAnsi="Arial" w:cs="Arial"/>
            <w:rPrChange w:id="1330" w:author="Benitez, Alejandro" w:date="2025-03-05T10:50:00Z">
              <w:rPr/>
            </w:rPrChange>
          </w:rPr>
          <w:t xml:space="preserve"> </w:t>
        </w:r>
        <w:proofErr w:type="spellStart"/>
        <w:r w:rsidRPr="00274894">
          <w:rPr>
            <w:rFonts w:ascii="Arial" w:hAnsi="Arial" w:cs="Arial"/>
            <w:rPrChange w:id="1331" w:author="Benitez, Alejandro" w:date="2025-03-05T10:50:00Z">
              <w:rPr/>
            </w:rPrChange>
          </w:rPr>
          <w:t>manufacturer</w:t>
        </w:r>
        <w:proofErr w:type="spellEnd"/>
        <w:r w:rsidRPr="00274894">
          <w:rPr>
            <w:rFonts w:ascii="Arial" w:hAnsi="Arial" w:cs="Arial"/>
            <w:rPrChange w:id="1332" w:author="Benitez, Alejandro" w:date="2025-03-05T10:50:00Z">
              <w:rPr/>
            </w:rPrChange>
          </w:rPr>
          <w:t xml:space="preserve"> and </w:t>
        </w:r>
        <w:proofErr w:type="spellStart"/>
        <w:r w:rsidRPr="00274894">
          <w:rPr>
            <w:rFonts w:ascii="Arial" w:hAnsi="Arial" w:cs="Arial"/>
            <w:rPrChange w:id="1333" w:author="Benitez, Alejandro" w:date="2025-03-05T10:50:00Z">
              <w:rPr/>
            </w:rPrChange>
          </w:rPr>
          <w:t>provider</w:t>
        </w:r>
        <w:proofErr w:type="spellEnd"/>
        <w:r w:rsidRPr="00274894">
          <w:rPr>
            <w:rFonts w:ascii="Arial" w:hAnsi="Arial" w:cs="Arial"/>
            <w:rPrChange w:id="1334" w:author="Benitez, Alejandro" w:date="2025-03-05T10:50:00Z">
              <w:rPr/>
            </w:rPrChange>
          </w:rPr>
          <w:t xml:space="preserve"> </w:t>
        </w:r>
        <w:proofErr w:type="spellStart"/>
        <w:r w:rsidRPr="00274894">
          <w:rPr>
            <w:rFonts w:ascii="Arial" w:hAnsi="Arial" w:cs="Arial"/>
            <w:rPrChange w:id="1335" w:author="Benitez, Alejandro" w:date="2025-03-05T10:50:00Z">
              <w:rPr/>
            </w:rPrChange>
          </w:rPr>
          <w:t>of</w:t>
        </w:r>
        <w:proofErr w:type="spellEnd"/>
        <w:r w:rsidRPr="00274894">
          <w:rPr>
            <w:rFonts w:ascii="Arial" w:hAnsi="Arial" w:cs="Arial"/>
            <w:rPrChange w:id="1336" w:author="Benitez, Alejandro" w:date="2025-03-05T10:50:00Z">
              <w:rPr/>
            </w:rPrChange>
          </w:rPr>
          <w:t xml:space="preserve"> </w:t>
        </w:r>
        <w:proofErr w:type="spellStart"/>
        <w:r w:rsidRPr="00274894">
          <w:rPr>
            <w:rFonts w:ascii="Arial" w:hAnsi="Arial" w:cs="Arial"/>
            <w:rPrChange w:id="1337" w:author="Benitez, Alejandro" w:date="2025-03-05T10:50:00Z">
              <w:rPr/>
            </w:rPrChange>
          </w:rPr>
          <w:t>industrial</w:t>
        </w:r>
        <w:proofErr w:type="spellEnd"/>
        <w:r w:rsidRPr="00274894">
          <w:rPr>
            <w:rFonts w:ascii="Arial" w:hAnsi="Arial" w:cs="Arial"/>
            <w:rPrChange w:id="1338" w:author="Benitez, Alejandro" w:date="2025-03-05T10:50:00Z">
              <w:rPr/>
            </w:rPrChange>
          </w:rPr>
          <w:t xml:space="preserve"> </w:t>
        </w:r>
      </w:ins>
      <w:proofErr w:type="spellStart"/>
      <w:ins w:id="1339" w:author="Benitez, Alejandro" w:date="2025-03-05T10:56:00Z">
        <w:r w:rsidR="008B2E2E">
          <w:rPr>
            <w:rFonts w:ascii="Arial" w:hAnsi="Arial" w:cs="Arial"/>
          </w:rPr>
          <w:t>labeling</w:t>
        </w:r>
      </w:ins>
      <w:proofErr w:type="spellEnd"/>
      <w:ins w:id="1340" w:author="Benitez, Alejandro" w:date="2025-03-05T10:50:00Z">
        <w:r w:rsidRPr="00274894">
          <w:rPr>
            <w:rFonts w:ascii="Arial" w:hAnsi="Arial" w:cs="Arial"/>
            <w:rPrChange w:id="1341" w:author="Benitez, Alejandro" w:date="2025-03-05T10:50:00Z">
              <w:rPr/>
            </w:rPrChange>
          </w:rPr>
          <w:t xml:space="preserve"> </w:t>
        </w:r>
        <w:proofErr w:type="spellStart"/>
        <w:r w:rsidRPr="00274894">
          <w:rPr>
            <w:rFonts w:ascii="Arial" w:hAnsi="Arial" w:cs="Arial"/>
            <w:rPrChange w:id="1342" w:author="Benitez, Alejandro" w:date="2025-03-05T10:50:00Z">
              <w:rPr/>
            </w:rPrChange>
          </w:rPr>
          <w:t>solutions</w:t>
        </w:r>
        <w:proofErr w:type="spellEnd"/>
        <w:r w:rsidRPr="00274894">
          <w:rPr>
            <w:rFonts w:ascii="Arial" w:hAnsi="Arial" w:cs="Arial"/>
            <w:rPrChange w:id="1343" w:author="Benitez, Alejandro" w:date="2025-03-05T10:50:00Z">
              <w:rPr/>
            </w:rPrChange>
          </w:rPr>
          <w:t xml:space="preserve"> </w:t>
        </w:r>
        <w:proofErr w:type="spellStart"/>
        <w:r w:rsidRPr="00274894">
          <w:rPr>
            <w:rFonts w:ascii="Arial" w:hAnsi="Arial" w:cs="Arial"/>
            <w:rPrChange w:id="1344" w:author="Benitez, Alejandro" w:date="2025-03-05T10:50:00Z">
              <w:rPr/>
            </w:rPrChange>
          </w:rPr>
          <w:t>for</w:t>
        </w:r>
        <w:proofErr w:type="spellEnd"/>
        <w:r w:rsidRPr="00274894">
          <w:rPr>
            <w:rFonts w:ascii="Arial" w:hAnsi="Arial" w:cs="Arial"/>
            <w:rPrChange w:id="1345" w:author="Benitez, Alejandro" w:date="2025-03-05T10:50:00Z">
              <w:rPr/>
            </w:rPrChange>
          </w:rPr>
          <w:t xml:space="preserve"> </w:t>
        </w:r>
        <w:proofErr w:type="spellStart"/>
        <w:r w:rsidRPr="00274894">
          <w:rPr>
            <w:rFonts w:ascii="Arial" w:hAnsi="Arial" w:cs="Arial"/>
            <w:rPrChange w:id="1346" w:author="Benitez, Alejandro" w:date="2025-03-05T10:50:00Z">
              <w:rPr/>
            </w:rPrChange>
          </w:rPr>
          <w:t>products</w:t>
        </w:r>
        <w:proofErr w:type="spellEnd"/>
        <w:r w:rsidRPr="00274894">
          <w:rPr>
            <w:rFonts w:ascii="Arial" w:hAnsi="Arial" w:cs="Arial"/>
            <w:rPrChange w:id="1347" w:author="Benitez, Alejandro" w:date="2025-03-05T10:50:00Z">
              <w:rPr/>
            </w:rPrChange>
          </w:rPr>
          <w:t xml:space="preserve">, </w:t>
        </w:r>
        <w:proofErr w:type="spellStart"/>
        <w:r w:rsidRPr="00274894">
          <w:rPr>
            <w:rFonts w:ascii="Arial" w:hAnsi="Arial" w:cs="Arial"/>
            <w:rPrChange w:id="1348" w:author="Benitez, Alejandro" w:date="2025-03-05T10:50:00Z">
              <w:rPr/>
            </w:rPrChange>
          </w:rPr>
          <w:t>trays</w:t>
        </w:r>
        <w:proofErr w:type="spellEnd"/>
        <w:r w:rsidRPr="00274894">
          <w:rPr>
            <w:rFonts w:ascii="Arial" w:hAnsi="Arial" w:cs="Arial"/>
            <w:rPrChange w:id="1349" w:author="Benitez, Alejandro" w:date="2025-03-05T10:50:00Z">
              <w:rPr/>
            </w:rPrChange>
          </w:rPr>
          <w:t xml:space="preserve">, </w:t>
        </w:r>
        <w:proofErr w:type="spellStart"/>
        <w:r w:rsidRPr="00274894">
          <w:rPr>
            <w:rFonts w:ascii="Arial" w:hAnsi="Arial" w:cs="Arial"/>
            <w:rPrChange w:id="1350" w:author="Benitez, Alejandro" w:date="2025-03-05T10:50:00Z">
              <w:rPr/>
            </w:rPrChange>
          </w:rPr>
          <w:t>crates</w:t>
        </w:r>
        <w:proofErr w:type="spellEnd"/>
        <w:r w:rsidRPr="00274894">
          <w:rPr>
            <w:rFonts w:ascii="Arial" w:hAnsi="Arial" w:cs="Arial"/>
            <w:rPrChange w:id="1351" w:author="Benitez, Alejandro" w:date="2025-03-05T10:50:00Z">
              <w:rPr/>
            </w:rPrChange>
          </w:rPr>
          <w:t xml:space="preserve">, and </w:t>
        </w:r>
        <w:proofErr w:type="spellStart"/>
        <w:r w:rsidRPr="00274894">
          <w:rPr>
            <w:rFonts w:ascii="Arial" w:hAnsi="Arial" w:cs="Arial"/>
            <w:rPrChange w:id="1352" w:author="Benitez, Alejandro" w:date="2025-03-05T10:50:00Z">
              <w:rPr/>
            </w:rPrChange>
          </w:rPr>
          <w:t>pallets</w:t>
        </w:r>
        <w:proofErr w:type="spellEnd"/>
        <w:r w:rsidRPr="00274894">
          <w:rPr>
            <w:rFonts w:ascii="Arial" w:hAnsi="Arial" w:cs="Arial"/>
            <w:rPrChange w:id="1353" w:author="Benitez, Alejandro" w:date="2025-03-05T10:50:00Z">
              <w:rPr/>
            </w:rPrChange>
          </w:rPr>
          <w:t xml:space="preserve">. </w:t>
        </w:r>
        <w:proofErr w:type="spellStart"/>
        <w:r w:rsidRPr="00274894">
          <w:rPr>
            <w:rFonts w:ascii="Arial" w:hAnsi="Arial" w:cs="Arial"/>
            <w:rPrChange w:id="1354" w:author="Benitez, Alejandro" w:date="2025-03-05T10:50:00Z">
              <w:rPr/>
            </w:rPrChange>
          </w:rPr>
          <w:t>Logopak’s</w:t>
        </w:r>
        <w:proofErr w:type="spellEnd"/>
        <w:r w:rsidRPr="00274894">
          <w:rPr>
            <w:rFonts w:ascii="Arial" w:hAnsi="Arial" w:cs="Arial"/>
            <w:rPrChange w:id="1355" w:author="Benitez, Alejandro" w:date="2025-03-05T10:50:00Z">
              <w:rPr/>
            </w:rPrChange>
          </w:rPr>
          <w:t xml:space="preserve"> modular </w:t>
        </w:r>
        <w:proofErr w:type="spellStart"/>
        <w:r w:rsidRPr="00274894">
          <w:rPr>
            <w:rFonts w:ascii="Arial" w:hAnsi="Arial" w:cs="Arial"/>
            <w:rPrChange w:id="1356" w:author="Benitez, Alejandro" w:date="2025-03-05T10:50:00Z">
              <w:rPr/>
            </w:rPrChange>
          </w:rPr>
          <w:t>machines</w:t>
        </w:r>
        <w:proofErr w:type="spellEnd"/>
        <w:r w:rsidRPr="00274894">
          <w:rPr>
            <w:rFonts w:ascii="Arial" w:hAnsi="Arial" w:cs="Arial"/>
            <w:rPrChange w:id="1357" w:author="Benitez, Alejandro" w:date="2025-03-05T10:50:00Z">
              <w:rPr/>
            </w:rPrChange>
          </w:rPr>
          <w:t xml:space="preserve">, </w:t>
        </w:r>
        <w:proofErr w:type="spellStart"/>
        <w:r w:rsidRPr="00274894">
          <w:rPr>
            <w:rFonts w:ascii="Arial" w:hAnsi="Arial" w:cs="Arial"/>
            <w:rPrChange w:id="1358" w:author="Benitez, Alejandro" w:date="2025-03-05T10:50:00Z">
              <w:rPr/>
            </w:rPrChange>
          </w:rPr>
          <w:t>combined</w:t>
        </w:r>
        <w:proofErr w:type="spellEnd"/>
        <w:r w:rsidRPr="00274894">
          <w:rPr>
            <w:rFonts w:ascii="Arial" w:hAnsi="Arial" w:cs="Arial"/>
            <w:rPrChange w:id="1359" w:author="Benitez, Alejandro" w:date="2025-03-05T10:50:00Z">
              <w:rPr/>
            </w:rPrChange>
          </w:rPr>
          <w:t xml:space="preserve"> </w:t>
        </w:r>
        <w:proofErr w:type="spellStart"/>
        <w:r w:rsidRPr="00274894">
          <w:rPr>
            <w:rFonts w:ascii="Arial" w:hAnsi="Arial" w:cs="Arial"/>
            <w:rPrChange w:id="1360" w:author="Benitez, Alejandro" w:date="2025-03-05T10:50:00Z">
              <w:rPr/>
            </w:rPrChange>
          </w:rPr>
          <w:t>with</w:t>
        </w:r>
        <w:proofErr w:type="spellEnd"/>
        <w:r w:rsidRPr="00274894">
          <w:rPr>
            <w:rFonts w:ascii="Arial" w:hAnsi="Arial" w:cs="Arial"/>
            <w:rPrChange w:id="1361" w:author="Benitez, Alejandro" w:date="2025-03-05T10:50:00Z">
              <w:rPr/>
            </w:rPrChange>
          </w:rPr>
          <w:t xml:space="preserve"> </w:t>
        </w:r>
        <w:proofErr w:type="spellStart"/>
        <w:r w:rsidRPr="00274894">
          <w:rPr>
            <w:rFonts w:ascii="Arial" w:hAnsi="Arial" w:cs="Arial"/>
            <w:rPrChange w:id="1362" w:author="Benitez, Alejandro" w:date="2025-03-05T10:50:00Z">
              <w:rPr/>
            </w:rPrChange>
          </w:rPr>
          <w:t>customised</w:t>
        </w:r>
        <w:proofErr w:type="spellEnd"/>
        <w:r w:rsidRPr="00274894">
          <w:rPr>
            <w:rFonts w:ascii="Arial" w:hAnsi="Arial" w:cs="Arial"/>
            <w:rPrChange w:id="1363" w:author="Benitez, Alejandro" w:date="2025-03-05T10:50:00Z">
              <w:rPr/>
            </w:rPrChange>
          </w:rPr>
          <w:t xml:space="preserve"> </w:t>
        </w:r>
        <w:proofErr w:type="spellStart"/>
        <w:r w:rsidRPr="00274894">
          <w:rPr>
            <w:rFonts w:ascii="Arial" w:hAnsi="Arial" w:cs="Arial"/>
            <w:rPrChange w:id="1364" w:author="Benitez, Alejandro" w:date="2025-03-05T10:50:00Z">
              <w:rPr/>
            </w:rPrChange>
          </w:rPr>
          <w:t>designs</w:t>
        </w:r>
        <w:proofErr w:type="spellEnd"/>
        <w:r w:rsidRPr="00274894">
          <w:rPr>
            <w:rFonts w:ascii="Arial" w:hAnsi="Arial" w:cs="Arial"/>
            <w:rPrChange w:id="1365" w:author="Benitez, Alejandro" w:date="2025-03-05T10:50:00Z">
              <w:rPr/>
            </w:rPrChange>
          </w:rPr>
          <w:t xml:space="preserve">, </w:t>
        </w:r>
        <w:proofErr w:type="spellStart"/>
        <w:r w:rsidRPr="00274894">
          <w:rPr>
            <w:rFonts w:ascii="Arial" w:hAnsi="Arial" w:cs="Arial"/>
            <w:rPrChange w:id="1366" w:author="Benitez, Alejandro" w:date="2025-03-05T10:50:00Z">
              <w:rPr/>
            </w:rPrChange>
          </w:rPr>
          <w:t>offer</w:t>
        </w:r>
        <w:proofErr w:type="spellEnd"/>
        <w:r w:rsidRPr="00274894">
          <w:rPr>
            <w:rFonts w:ascii="Arial" w:hAnsi="Arial" w:cs="Arial"/>
            <w:rPrChange w:id="1367" w:author="Benitez, Alejandro" w:date="2025-03-05T10:50:00Z">
              <w:rPr/>
            </w:rPrChange>
          </w:rPr>
          <w:t xml:space="preserve"> </w:t>
        </w:r>
        <w:proofErr w:type="spellStart"/>
        <w:r w:rsidRPr="00274894">
          <w:rPr>
            <w:rFonts w:ascii="Arial" w:hAnsi="Arial" w:cs="Arial"/>
            <w:rPrChange w:id="1368" w:author="Benitez, Alejandro" w:date="2025-03-05T10:50:00Z">
              <w:rPr/>
            </w:rPrChange>
          </w:rPr>
          <w:t>tailored</w:t>
        </w:r>
        <w:proofErr w:type="spellEnd"/>
        <w:r w:rsidRPr="00274894">
          <w:rPr>
            <w:rFonts w:ascii="Arial" w:hAnsi="Arial" w:cs="Arial"/>
            <w:rPrChange w:id="1369" w:author="Benitez, Alejandro" w:date="2025-03-05T10:50:00Z">
              <w:rPr/>
            </w:rPrChange>
          </w:rPr>
          <w:t xml:space="preserve"> </w:t>
        </w:r>
        <w:proofErr w:type="spellStart"/>
        <w:r w:rsidRPr="00274894">
          <w:rPr>
            <w:rFonts w:ascii="Arial" w:hAnsi="Arial" w:cs="Arial"/>
            <w:rPrChange w:id="1370" w:author="Benitez, Alejandro" w:date="2025-03-05T10:50:00Z">
              <w:rPr/>
            </w:rPrChange>
          </w:rPr>
          <w:t>solutions</w:t>
        </w:r>
        <w:proofErr w:type="spellEnd"/>
        <w:r w:rsidRPr="00274894">
          <w:rPr>
            <w:rFonts w:ascii="Arial" w:hAnsi="Arial" w:cs="Arial"/>
            <w:rPrChange w:id="1371" w:author="Benitez, Alejandro" w:date="2025-03-05T10:50:00Z">
              <w:rPr/>
            </w:rPrChange>
          </w:rPr>
          <w:t xml:space="preserve"> </w:t>
        </w:r>
        <w:proofErr w:type="spellStart"/>
        <w:r w:rsidRPr="00274894">
          <w:rPr>
            <w:rFonts w:ascii="Arial" w:hAnsi="Arial" w:cs="Arial"/>
            <w:rPrChange w:id="1372" w:author="Benitez, Alejandro" w:date="2025-03-05T10:50:00Z">
              <w:rPr/>
            </w:rPrChange>
          </w:rPr>
          <w:t>for</w:t>
        </w:r>
        <w:proofErr w:type="spellEnd"/>
        <w:r w:rsidRPr="00274894">
          <w:rPr>
            <w:rFonts w:ascii="Arial" w:hAnsi="Arial" w:cs="Arial"/>
            <w:rPrChange w:id="1373" w:author="Benitez, Alejandro" w:date="2025-03-05T10:50:00Z">
              <w:rPr/>
            </w:rPrChange>
          </w:rPr>
          <w:t xml:space="preserve"> </w:t>
        </w:r>
        <w:proofErr w:type="spellStart"/>
        <w:r w:rsidRPr="00274894">
          <w:rPr>
            <w:rFonts w:ascii="Arial" w:hAnsi="Arial" w:cs="Arial"/>
            <w:rPrChange w:id="1374" w:author="Benitez, Alejandro" w:date="2025-03-05T10:50:00Z">
              <w:rPr/>
            </w:rPrChange>
          </w:rPr>
          <w:t>logistics</w:t>
        </w:r>
        <w:proofErr w:type="spellEnd"/>
        <w:r w:rsidRPr="00274894">
          <w:rPr>
            <w:rFonts w:ascii="Arial" w:hAnsi="Arial" w:cs="Arial"/>
            <w:rPrChange w:id="1375" w:author="Benitez, Alejandro" w:date="2025-03-05T10:50:00Z">
              <w:rPr/>
            </w:rPrChange>
          </w:rPr>
          <w:t xml:space="preserve"> and </w:t>
        </w:r>
        <w:proofErr w:type="spellStart"/>
        <w:r w:rsidRPr="00274894">
          <w:rPr>
            <w:rFonts w:ascii="Arial" w:hAnsi="Arial" w:cs="Arial"/>
            <w:rPrChange w:id="1376" w:author="Benitez, Alejandro" w:date="2025-03-05T10:50:00Z">
              <w:rPr/>
            </w:rPrChange>
          </w:rPr>
          <w:t>supply</w:t>
        </w:r>
        <w:proofErr w:type="spellEnd"/>
        <w:r w:rsidRPr="00274894">
          <w:rPr>
            <w:rFonts w:ascii="Arial" w:hAnsi="Arial" w:cs="Arial"/>
            <w:rPrChange w:id="1377" w:author="Benitez, Alejandro" w:date="2025-03-05T10:50:00Z">
              <w:rPr/>
            </w:rPrChange>
          </w:rPr>
          <w:t xml:space="preserve"> </w:t>
        </w:r>
        <w:proofErr w:type="spellStart"/>
        <w:r w:rsidRPr="00274894">
          <w:rPr>
            <w:rFonts w:ascii="Arial" w:hAnsi="Arial" w:cs="Arial"/>
            <w:rPrChange w:id="1378" w:author="Benitez, Alejandro" w:date="2025-03-05T10:50:00Z">
              <w:rPr/>
            </w:rPrChange>
          </w:rPr>
          <w:t>chain</w:t>
        </w:r>
        <w:proofErr w:type="spellEnd"/>
        <w:r w:rsidRPr="00274894">
          <w:rPr>
            <w:rFonts w:ascii="Arial" w:hAnsi="Arial" w:cs="Arial"/>
            <w:rPrChange w:id="1379" w:author="Benitez, Alejandro" w:date="2025-03-05T10:50:00Z">
              <w:rPr/>
            </w:rPrChange>
          </w:rPr>
          <w:t xml:space="preserve"> </w:t>
        </w:r>
        <w:proofErr w:type="spellStart"/>
        <w:r w:rsidRPr="00274894">
          <w:rPr>
            <w:rFonts w:ascii="Arial" w:hAnsi="Arial" w:cs="Arial"/>
            <w:rPrChange w:id="1380" w:author="Benitez, Alejandro" w:date="2025-03-05T10:50:00Z">
              <w:rPr/>
            </w:rPrChange>
          </w:rPr>
          <w:t>processes</w:t>
        </w:r>
        <w:proofErr w:type="spellEnd"/>
        <w:r w:rsidRPr="00274894">
          <w:rPr>
            <w:rFonts w:ascii="Arial" w:hAnsi="Arial" w:cs="Arial"/>
            <w:rPrChange w:id="1381" w:author="Benitez, Alejandro" w:date="2025-03-05T10:50:00Z">
              <w:rPr/>
            </w:rPrChange>
          </w:rPr>
          <w:t>.</w:t>
        </w:r>
        <w:r w:rsidRPr="00274894">
          <w:rPr>
            <w:rFonts w:ascii="Arial" w:hAnsi="Arial" w:cs="Arial"/>
            <w:rPrChange w:id="1382" w:author="Benitez, Alejandro" w:date="2025-03-05T10:50:00Z">
              <w:rPr/>
            </w:rPrChange>
          </w:rPr>
          <w:br/>
        </w:r>
        <w:r w:rsidRPr="00274894">
          <w:rPr>
            <w:rStyle w:val="Fett"/>
            <w:rFonts w:ascii="Arial" w:eastAsiaTheme="majorEastAsia" w:hAnsi="Arial" w:cs="Arial"/>
            <w:rPrChange w:id="1383" w:author="Benitez, Alejandro" w:date="2025-03-05T10:50:00Z">
              <w:rPr>
                <w:rStyle w:val="Fett"/>
                <w:rFonts w:eastAsiaTheme="majorEastAsia"/>
              </w:rPr>
            </w:rPrChange>
          </w:rPr>
          <w:t xml:space="preserve">Focus </w:t>
        </w:r>
        <w:proofErr w:type="spellStart"/>
        <w:r w:rsidRPr="00274894">
          <w:rPr>
            <w:rStyle w:val="Fett"/>
            <w:rFonts w:ascii="Arial" w:eastAsiaTheme="majorEastAsia" w:hAnsi="Arial" w:cs="Arial"/>
            <w:rPrChange w:id="1384" w:author="Benitez, Alejandro" w:date="2025-03-05T10:50:00Z">
              <w:rPr>
                <w:rStyle w:val="Fett"/>
                <w:rFonts w:eastAsiaTheme="majorEastAsia"/>
              </w:rPr>
            </w:rPrChange>
          </w:rPr>
          <w:t>areas</w:t>
        </w:r>
        <w:proofErr w:type="spellEnd"/>
        <w:r w:rsidRPr="00274894">
          <w:rPr>
            <w:rStyle w:val="Fett"/>
            <w:rFonts w:ascii="Arial" w:eastAsiaTheme="majorEastAsia" w:hAnsi="Arial" w:cs="Arial"/>
            <w:rPrChange w:id="1385" w:author="Benitez, Alejandro" w:date="2025-03-05T10:50:00Z">
              <w:rPr>
                <w:rStyle w:val="Fett"/>
                <w:rFonts w:eastAsiaTheme="majorEastAsia"/>
              </w:rPr>
            </w:rPrChange>
          </w:rPr>
          <w:t>:</w:t>
        </w:r>
        <w:r w:rsidRPr="00274894">
          <w:rPr>
            <w:rFonts w:ascii="Arial" w:hAnsi="Arial" w:cs="Arial"/>
            <w:rPrChange w:id="1386" w:author="Benitez, Alejandro" w:date="2025-03-05T10:50:00Z">
              <w:rPr/>
            </w:rPrChange>
          </w:rPr>
          <w:t xml:space="preserve"> </w:t>
        </w:r>
        <w:proofErr w:type="spellStart"/>
        <w:r w:rsidRPr="00274894">
          <w:rPr>
            <w:rFonts w:ascii="Arial" w:hAnsi="Arial" w:cs="Arial"/>
            <w:rPrChange w:id="1387" w:author="Benitez, Alejandro" w:date="2025-03-05T10:50:00Z">
              <w:rPr/>
            </w:rPrChange>
          </w:rPr>
          <w:t>Packaging</w:t>
        </w:r>
        <w:proofErr w:type="spellEnd"/>
        <w:r w:rsidRPr="00274894">
          <w:rPr>
            <w:rFonts w:ascii="Arial" w:hAnsi="Arial" w:cs="Arial"/>
            <w:rPrChange w:id="1388" w:author="Benitez, Alejandro" w:date="2025-03-05T10:50:00Z">
              <w:rPr/>
            </w:rPrChange>
          </w:rPr>
          <w:t xml:space="preserve"> and </w:t>
        </w:r>
        <w:proofErr w:type="spellStart"/>
        <w:r w:rsidRPr="00274894">
          <w:rPr>
            <w:rFonts w:ascii="Arial" w:hAnsi="Arial" w:cs="Arial"/>
            <w:rPrChange w:id="1389" w:author="Benitez, Alejandro" w:date="2025-03-05T10:50:00Z">
              <w:rPr/>
            </w:rPrChange>
          </w:rPr>
          <w:t>pallet</w:t>
        </w:r>
        <w:proofErr w:type="spellEnd"/>
        <w:r w:rsidRPr="00274894">
          <w:rPr>
            <w:rFonts w:ascii="Arial" w:hAnsi="Arial" w:cs="Arial"/>
            <w:rPrChange w:id="1390" w:author="Benitez, Alejandro" w:date="2025-03-05T10:50:00Z">
              <w:rPr/>
            </w:rPrChange>
          </w:rPr>
          <w:t xml:space="preserve"> </w:t>
        </w:r>
      </w:ins>
      <w:proofErr w:type="spellStart"/>
      <w:ins w:id="1391" w:author="Benitez, Alejandro" w:date="2025-03-05T10:56:00Z">
        <w:r w:rsidR="008B2E2E">
          <w:rPr>
            <w:rFonts w:ascii="Arial" w:hAnsi="Arial" w:cs="Arial"/>
          </w:rPr>
          <w:t>labeling</w:t>
        </w:r>
      </w:ins>
      <w:proofErr w:type="spellEnd"/>
      <w:ins w:id="1392" w:author="Benitez, Alejandro" w:date="2025-03-05T10:50:00Z">
        <w:r w:rsidRPr="00274894">
          <w:rPr>
            <w:rFonts w:ascii="Arial" w:hAnsi="Arial" w:cs="Arial"/>
            <w:rPrChange w:id="1393" w:author="Benitez, Alejandro" w:date="2025-03-05T10:50:00Z">
              <w:rPr/>
            </w:rPrChange>
          </w:rPr>
          <w:t>, print-and-</w:t>
        </w:r>
        <w:proofErr w:type="spellStart"/>
        <w:r w:rsidRPr="00274894">
          <w:rPr>
            <w:rFonts w:ascii="Arial" w:hAnsi="Arial" w:cs="Arial"/>
            <w:rPrChange w:id="1394" w:author="Benitez, Alejandro" w:date="2025-03-05T10:50:00Z">
              <w:rPr/>
            </w:rPrChange>
          </w:rPr>
          <w:t>apply</w:t>
        </w:r>
        <w:proofErr w:type="spellEnd"/>
        <w:r w:rsidRPr="00274894">
          <w:rPr>
            <w:rFonts w:ascii="Arial" w:hAnsi="Arial" w:cs="Arial"/>
            <w:rPrChange w:id="1395" w:author="Benitez, Alejandro" w:date="2025-03-05T10:50:00Z">
              <w:rPr/>
            </w:rPrChange>
          </w:rPr>
          <w:t xml:space="preserve"> </w:t>
        </w:r>
        <w:proofErr w:type="spellStart"/>
        <w:r w:rsidRPr="00274894">
          <w:rPr>
            <w:rFonts w:ascii="Arial" w:hAnsi="Arial" w:cs="Arial"/>
            <w:rPrChange w:id="1396" w:author="Benitez, Alejandro" w:date="2025-03-05T10:50:00Z">
              <w:rPr/>
            </w:rPrChange>
          </w:rPr>
          <w:t>solutions</w:t>
        </w:r>
        <w:proofErr w:type="spellEnd"/>
        <w:r w:rsidRPr="00274894">
          <w:rPr>
            <w:rFonts w:ascii="Arial" w:hAnsi="Arial" w:cs="Arial"/>
            <w:rPrChange w:id="1397" w:author="Benitez, Alejandro" w:date="2025-03-05T10:50:00Z">
              <w:rPr/>
            </w:rPrChange>
          </w:rPr>
          <w:t xml:space="preserve">, </w:t>
        </w:r>
        <w:proofErr w:type="spellStart"/>
        <w:r w:rsidRPr="00274894">
          <w:rPr>
            <w:rFonts w:ascii="Arial" w:hAnsi="Arial" w:cs="Arial"/>
            <w:rPrChange w:id="1398" w:author="Benitez, Alejandro" w:date="2025-03-05T10:50:00Z">
              <w:rPr/>
            </w:rPrChange>
          </w:rPr>
          <w:t>linerless</w:t>
        </w:r>
        <w:proofErr w:type="spellEnd"/>
        <w:r w:rsidRPr="00274894">
          <w:rPr>
            <w:rFonts w:ascii="Arial" w:hAnsi="Arial" w:cs="Arial"/>
            <w:rPrChange w:id="1399" w:author="Benitez, Alejandro" w:date="2025-03-05T10:50:00Z">
              <w:rPr/>
            </w:rPrChange>
          </w:rPr>
          <w:t xml:space="preserve"> </w:t>
        </w:r>
      </w:ins>
      <w:proofErr w:type="spellStart"/>
      <w:ins w:id="1400" w:author="Benitez, Alejandro" w:date="2025-03-05T10:56:00Z">
        <w:r w:rsidR="008B2E2E">
          <w:rPr>
            <w:rFonts w:ascii="Arial" w:hAnsi="Arial" w:cs="Arial"/>
          </w:rPr>
          <w:t>labeling</w:t>
        </w:r>
      </w:ins>
      <w:proofErr w:type="spellEnd"/>
    </w:p>
    <w:p w14:paraId="5D4F8A3E" w14:textId="5943C5F7" w:rsidR="00274894" w:rsidRPr="00274894" w:rsidRDefault="00274894" w:rsidP="00274894">
      <w:pPr>
        <w:pStyle w:val="StandardWeb"/>
        <w:rPr>
          <w:ins w:id="1401" w:author="Benitez, Alejandro" w:date="2025-03-05T10:50:00Z"/>
          <w:rFonts w:ascii="Arial" w:hAnsi="Arial" w:cs="Arial"/>
          <w:rPrChange w:id="1402" w:author="Benitez, Alejandro" w:date="2025-03-05T10:50:00Z">
            <w:rPr>
              <w:ins w:id="1403" w:author="Benitez, Alejandro" w:date="2025-03-05T10:50:00Z"/>
            </w:rPr>
          </w:rPrChange>
        </w:rPr>
      </w:pPr>
      <w:ins w:id="1404" w:author="Benitez, Alejandro" w:date="2025-03-05T10:50:00Z">
        <w:r w:rsidRPr="00274894">
          <w:rPr>
            <w:rFonts w:ascii="Arial" w:hAnsi="Arial" w:cs="Arial"/>
            <w:b/>
            <w:rPrChange w:id="1405" w:author="Benitez, Alejandro" w:date="2025-03-05T10:51:00Z">
              <w:rPr/>
            </w:rPrChange>
          </w:rPr>
          <w:t>NOVEXX Solutions</w:t>
        </w:r>
        <w:r w:rsidRPr="00274894">
          <w:rPr>
            <w:rFonts w:ascii="Arial" w:hAnsi="Arial" w:cs="Arial"/>
            <w:rPrChange w:id="1406" w:author="Benitez, Alejandro" w:date="2025-03-05T10:50:00Z">
              <w:rPr/>
            </w:rPrChange>
          </w:rPr>
          <w:t xml:space="preserve"> </w:t>
        </w:r>
        <w:proofErr w:type="spellStart"/>
        <w:r w:rsidRPr="00274894">
          <w:rPr>
            <w:rFonts w:ascii="Arial" w:hAnsi="Arial" w:cs="Arial"/>
            <w:rPrChange w:id="1407" w:author="Benitez, Alejandro" w:date="2025-03-05T10:50:00Z">
              <w:rPr/>
            </w:rPrChange>
          </w:rPr>
          <w:t>provides</w:t>
        </w:r>
        <w:proofErr w:type="spellEnd"/>
        <w:r w:rsidRPr="00274894">
          <w:rPr>
            <w:rFonts w:ascii="Arial" w:hAnsi="Arial" w:cs="Arial"/>
            <w:rPrChange w:id="1408" w:author="Benitez, Alejandro" w:date="2025-03-05T10:50:00Z">
              <w:rPr/>
            </w:rPrChange>
          </w:rPr>
          <w:t xml:space="preserve"> first-class </w:t>
        </w:r>
      </w:ins>
      <w:proofErr w:type="spellStart"/>
      <w:ins w:id="1409" w:author="Benitez, Alejandro" w:date="2025-03-05T10:56:00Z">
        <w:r w:rsidR="008B2E2E">
          <w:rPr>
            <w:rFonts w:ascii="Arial" w:hAnsi="Arial" w:cs="Arial"/>
          </w:rPr>
          <w:t>labeling</w:t>
        </w:r>
      </w:ins>
      <w:proofErr w:type="spellEnd"/>
      <w:ins w:id="1410" w:author="Benitez, Alejandro" w:date="2025-03-05T10:50:00Z">
        <w:r w:rsidRPr="00274894">
          <w:rPr>
            <w:rFonts w:ascii="Arial" w:hAnsi="Arial" w:cs="Arial"/>
            <w:rPrChange w:id="1411" w:author="Benitez, Alejandro" w:date="2025-03-05T10:50:00Z">
              <w:rPr/>
            </w:rPrChange>
          </w:rPr>
          <w:t xml:space="preserve"> </w:t>
        </w:r>
        <w:proofErr w:type="spellStart"/>
        <w:r w:rsidRPr="00274894">
          <w:rPr>
            <w:rFonts w:ascii="Arial" w:hAnsi="Arial" w:cs="Arial"/>
            <w:rPrChange w:id="1412" w:author="Benitez, Alejandro" w:date="2025-03-05T10:50:00Z">
              <w:rPr/>
            </w:rPrChange>
          </w:rPr>
          <w:t>systems</w:t>
        </w:r>
        <w:proofErr w:type="spellEnd"/>
        <w:r w:rsidRPr="00274894">
          <w:rPr>
            <w:rFonts w:ascii="Arial" w:hAnsi="Arial" w:cs="Arial"/>
            <w:rPrChange w:id="1413" w:author="Benitez, Alejandro" w:date="2025-03-05T10:50:00Z">
              <w:rPr/>
            </w:rPrChange>
          </w:rPr>
          <w:t xml:space="preserve"> </w:t>
        </w:r>
        <w:proofErr w:type="spellStart"/>
        <w:r w:rsidRPr="00274894">
          <w:rPr>
            <w:rFonts w:ascii="Arial" w:hAnsi="Arial" w:cs="Arial"/>
            <w:rPrChange w:id="1414" w:author="Benitez, Alejandro" w:date="2025-03-05T10:50:00Z">
              <w:rPr/>
            </w:rPrChange>
          </w:rPr>
          <w:t>for</w:t>
        </w:r>
        <w:proofErr w:type="spellEnd"/>
        <w:r w:rsidRPr="00274894">
          <w:rPr>
            <w:rFonts w:ascii="Arial" w:hAnsi="Arial" w:cs="Arial"/>
            <w:rPrChange w:id="1415" w:author="Benitez, Alejandro" w:date="2025-03-05T10:50:00Z">
              <w:rPr/>
            </w:rPrChange>
          </w:rPr>
          <w:t xml:space="preserve"> </w:t>
        </w:r>
        <w:proofErr w:type="spellStart"/>
        <w:r w:rsidRPr="00274894">
          <w:rPr>
            <w:rFonts w:ascii="Arial" w:hAnsi="Arial" w:cs="Arial"/>
            <w:rPrChange w:id="1416" w:author="Benitez, Alejandro" w:date="2025-03-05T10:50:00Z">
              <w:rPr/>
            </w:rPrChange>
          </w:rPr>
          <w:t>products</w:t>
        </w:r>
        <w:proofErr w:type="spellEnd"/>
        <w:r w:rsidRPr="00274894">
          <w:rPr>
            <w:rFonts w:ascii="Arial" w:hAnsi="Arial" w:cs="Arial"/>
            <w:rPrChange w:id="1417" w:author="Benitez, Alejandro" w:date="2025-03-05T10:50:00Z">
              <w:rPr/>
            </w:rPrChange>
          </w:rPr>
          <w:t xml:space="preserve">, </w:t>
        </w:r>
        <w:proofErr w:type="spellStart"/>
        <w:r w:rsidRPr="00274894">
          <w:rPr>
            <w:rFonts w:ascii="Arial" w:hAnsi="Arial" w:cs="Arial"/>
            <w:rPrChange w:id="1418" w:author="Benitez, Alejandro" w:date="2025-03-05T10:50:00Z">
              <w:rPr/>
            </w:rPrChange>
          </w:rPr>
          <w:t>cartons</w:t>
        </w:r>
        <w:proofErr w:type="spellEnd"/>
        <w:r w:rsidRPr="00274894">
          <w:rPr>
            <w:rFonts w:ascii="Arial" w:hAnsi="Arial" w:cs="Arial"/>
            <w:rPrChange w:id="1419" w:author="Benitez, Alejandro" w:date="2025-03-05T10:50:00Z">
              <w:rPr/>
            </w:rPrChange>
          </w:rPr>
          <w:t xml:space="preserve">, and </w:t>
        </w:r>
        <w:proofErr w:type="spellStart"/>
        <w:r w:rsidRPr="00274894">
          <w:rPr>
            <w:rFonts w:ascii="Arial" w:hAnsi="Arial" w:cs="Arial"/>
            <w:rPrChange w:id="1420" w:author="Benitez, Alejandro" w:date="2025-03-05T10:50:00Z">
              <w:rPr/>
            </w:rPrChange>
          </w:rPr>
          <w:t>pallets</w:t>
        </w:r>
        <w:proofErr w:type="spellEnd"/>
        <w:r w:rsidRPr="00274894">
          <w:rPr>
            <w:rFonts w:ascii="Arial" w:hAnsi="Arial" w:cs="Arial"/>
            <w:rPrChange w:id="1421" w:author="Benitez, Alejandro" w:date="2025-03-05T10:50:00Z">
              <w:rPr/>
            </w:rPrChange>
          </w:rPr>
          <w:t xml:space="preserve">. </w:t>
        </w:r>
        <w:proofErr w:type="spellStart"/>
        <w:r w:rsidRPr="00274894">
          <w:rPr>
            <w:rFonts w:ascii="Arial" w:hAnsi="Arial" w:cs="Arial"/>
            <w:rPrChange w:id="1422" w:author="Benitez, Alejandro" w:date="2025-03-05T10:50:00Z">
              <w:rPr/>
            </w:rPrChange>
          </w:rPr>
          <w:t>With</w:t>
        </w:r>
        <w:proofErr w:type="spellEnd"/>
        <w:r w:rsidRPr="00274894">
          <w:rPr>
            <w:rFonts w:ascii="Arial" w:hAnsi="Arial" w:cs="Arial"/>
            <w:rPrChange w:id="1423" w:author="Benitez, Alejandro" w:date="2025-03-05T10:50:00Z">
              <w:rPr/>
            </w:rPrChange>
          </w:rPr>
          <w:t xml:space="preserve"> "Quality </w:t>
        </w:r>
        <w:proofErr w:type="spellStart"/>
        <w:r w:rsidRPr="00274894">
          <w:rPr>
            <w:rFonts w:ascii="Arial" w:hAnsi="Arial" w:cs="Arial"/>
            <w:rPrChange w:id="1424" w:author="Benitez, Alejandro" w:date="2025-03-05T10:50:00Z">
              <w:rPr/>
            </w:rPrChange>
          </w:rPr>
          <w:t>made</w:t>
        </w:r>
        <w:proofErr w:type="spellEnd"/>
        <w:r w:rsidRPr="00274894">
          <w:rPr>
            <w:rFonts w:ascii="Arial" w:hAnsi="Arial" w:cs="Arial"/>
            <w:rPrChange w:id="1425" w:author="Benitez, Alejandro" w:date="2025-03-05T10:50:00Z">
              <w:rPr/>
            </w:rPrChange>
          </w:rPr>
          <w:t xml:space="preserve"> in Germany" and </w:t>
        </w:r>
        <w:proofErr w:type="spellStart"/>
        <w:r w:rsidRPr="00274894">
          <w:rPr>
            <w:rFonts w:ascii="Arial" w:hAnsi="Arial" w:cs="Arial"/>
            <w:rPrChange w:id="1426" w:author="Benitez, Alejandro" w:date="2025-03-05T10:50:00Z">
              <w:rPr/>
            </w:rPrChange>
          </w:rPr>
          <w:t>over</w:t>
        </w:r>
        <w:proofErr w:type="spellEnd"/>
        <w:r w:rsidRPr="00274894">
          <w:rPr>
            <w:rFonts w:ascii="Arial" w:hAnsi="Arial" w:cs="Arial"/>
            <w:rPrChange w:id="1427" w:author="Benitez, Alejandro" w:date="2025-03-05T10:50:00Z">
              <w:rPr/>
            </w:rPrChange>
          </w:rPr>
          <w:t xml:space="preserve"> 55 </w:t>
        </w:r>
        <w:proofErr w:type="spellStart"/>
        <w:r w:rsidRPr="00274894">
          <w:rPr>
            <w:rFonts w:ascii="Arial" w:hAnsi="Arial" w:cs="Arial"/>
            <w:rPrChange w:id="1428" w:author="Benitez, Alejandro" w:date="2025-03-05T10:50:00Z">
              <w:rPr/>
            </w:rPrChange>
          </w:rPr>
          <w:t>years</w:t>
        </w:r>
        <w:proofErr w:type="spellEnd"/>
        <w:r w:rsidRPr="00274894">
          <w:rPr>
            <w:rFonts w:ascii="Arial" w:hAnsi="Arial" w:cs="Arial"/>
            <w:rPrChange w:id="1429" w:author="Benitez, Alejandro" w:date="2025-03-05T10:50:00Z">
              <w:rPr/>
            </w:rPrChange>
          </w:rPr>
          <w:t xml:space="preserve"> </w:t>
        </w:r>
        <w:proofErr w:type="spellStart"/>
        <w:r w:rsidRPr="00274894">
          <w:rPr>
            <w:rFonts w:ascii="Arial" w:hAnsi="Arial" w:cs="Arial"/>
            <w:rPrChange w:id="1430" w:author="Benitez, Alejandro" w:date="2025-03-05T10:50:00Z">
              <w:rPr/>
            </w:rPrChange>
          </w:rPr>
          <w:t>of</w:t>
        </w:r>
        <w:proofErr w:type="spellEnd"/>
        <w:r w:rsidRPr="00274894">
          <w:rPr>
            <w:rFonts w:ascii="Arial" w:hAnsi="Arial" w:cs="Arial"/>
            <w:rPrChange w:id="1431" w:author="Benitez, Alejandro" w:date="2025-03-05T10:50:00Z">
              <w:rPr/>
            </w:rPrChange>
          </w:rPr>
          <w:t xml:space="preserve"> </w:t>
        </w:r>
        <w:proofErr w:type="spellStart"/>
        <w:r w:rsidRPr="00274894">
          <w:rPr>
            <w:rFonts w:ascii="Arial" w:hAnsi="Arial" w:cs="Arial"/>
            <w:rPrChange w:id="1432" w:author="Benitez, Alejandro" w:date="2025-03-05T10:50:00Z">
              <w:rPr/>
            </w:rPrChange>
          </w:rPr>
          <w:t>experience</w:t>
        </w:r>
        <w:proofErr w:type="spellEnd"/>
        <w:r w:rsidRPr="00274894">
          <w:rPr>
            <w:rFonts w:ascii="Arial" w:hAnsi="Arial" w:cs="Arial"/>
            <w:rPrChange w:id="1433" w:author="Benitez, Alejandro" w:date="2025-03-05T10:50:00Z">
              <w:rPr/>
            </w:rPrChange>
          </w:rPr>
          <w:t xml:space="preserve">, </w:t>
        </w:r>
        <w:proofErr w:type="spellStart"/>
        <w:r w:rsidRPr="00274894">
          <w:rPr>
            <w:rFonts w:ascii="Arial" w:hAnsi="Arial" w:cs="Arial"/>
            <w:rPrChange w:id="1434" w:author="Benitez, Alejandro" w:date="2025-03-05T10:50:00Z">
              <w:rPr/>
            </w:rPrChange>
          </w:rPr>
          <w:t>the</w:t>
        </w:r>
        <w:proofErr w:type="spellEnd"/>
        <w:r w:rsidRPr="00274894">
          <w:rPr>
            <w:rFonts w:ascii="Arial" w:hAnsi="Arial" w:cs="Arial"/>
            <w:rPrChange w:id="1435" w:author="Benitez, Alejandro" w:date="2025-03-05T10:50:00Z">
              <w:rPr/>
            </w:rPrChange>
          </w:rPr>
          <w:t xml:space="preserve"> extensive </w:t>
        </w:r>
        <w:proofErr w:type="spellStart"/>
        <w:r w:rsidRPr="00274894">
          <w:rPr>
            <w:rFonts w:ascii="Arial" w:hAnsi="Arial" w:cs="Arial"/>
            <w:rPrChange w:id="1436" w:author="Benitez, Alejandro" w:date="2025-03-05T10:50:00Z">
              <w:rPr/>
            </w:rPrChange>
          </w:rPr>
          <w:t>product</w:t>
        </w:r>
        <w:proofErr w:type="spellEnd"/>
        <w:r w:rsidRPr="00274894">
          <w:rPr>
            <w:rFonts w:ascii="Arial" w:hAnsi="Arial" w:cs="Arial"/>
            <w:rPrChange w:id="1437" w:author="Benitez, Alejandro" w:date="2025-03-05T10:50:00Z">
              <w:rPr/>
            </w:rPrChange>
          </w:rPr>
          <w:t xml:space="preserve"> </w:t>
        </w:r>
        <w:proofErr w:type="spellStart"/>
        <w:r w:rsidRPr="00274894">
          <w:rPr>
            <w:rFonts w:ascii="Arial" w:hAnsi="Arial" w:cs="Arial"/>
            <w:rPrChange w:id="1438" w:author="Benitez, Alejandro" w:date="2025-03-05T10:50:00Z">
              <w:rPr/>
            </w:rPrChange>
          </w:rPr>
          <w:t>portfolio</w:t>
        </w:r>
        <w:proofErr w:type="spellEnd"/>
        <w:r w:rsidRPr="00274894">
          <w:rPr>
            <w:rFonts w:ascii="Arial" w:hAnsi="Arial" w:cs="Arial"/>
            <w:rPrChange w:id="1439" w:author="Benitez, Alejandro" w:date="2025-03-05T10:50:00Z">
              <w:rPr/>
            </w:rPrChange>
          </w:rPr>
          <w:t xml:space="preserve"> </w:t>
        </w:r>
        <w:proofErr w:type="spellStart"/>
        <w:r w:rsidRPr="00274894">
          <w:rPr>
            <w:rFonts w:ascii="Arial" w:hAnsi="Arial" w:cs="Arial"/>
            <w:rPrChange w:id="1440" w:author="Benitez, Alejandro" w:date="2025-03-05T10:50:00Z">
              <w:rPr/>
            </w:rPrChange>
          </w:rPr>
          <w:t>combines</w:t>
        </w:r>
        <w:proofErr w:type="spellEnd"/>
        <w:r w:rsidRPr="00274894">
          <w:rPr>
            <w:rFonts w:ascii="Arial" w:hAnsi="Arial" w:cs="Arial"/>
            <w:rPrChange w:id="1441" w:author="Benitez, Alejandro" w:date="2025-03-05T10:50:00Z">
              <w:rPr/>
            </w:rPrChange>
          </w:rPr>
          <w:t xml:space="preserve"> innovative </w:t>
        </w:r>
        <w:proofErr w:type="spellStart"/>
        <w:r w:rsidRPr="00274894">
          <w:rPr>
            <w:rFonts w:ascii="Arial" w:hAnsi="Arial" w:cs="Arial"/>
            <w:rPrChange w:id="1442" w:author="Benitez, Alejandro" w:date="2025-03-05T10:50:00Z">
              <w:rPr/>
            </w:rPrChange>
          </w:rPr>
          <w:t>industrial</w:t>
        </w:r>
        <w:proofErr w:type="spellEnd"/>
        <w:r w:rsidRPr="00274894">
          <w:rPr>
            <w:rFonts w:ascii="Arial" w:hAnsi="Arial" w:cs="Arial"/>
            <w:rPrChange w:id="1443" w:author="Benitez, Alejandro" w:date="2025-03-05T10:50:00Z">
              <w:rPr/>
            </w:rPrChange>
          </w:rPr>
          <w:t xml:space="preserve"> design </w:t>
        </w:r>
        <w:proofErr w:type="spellStart"/>
        <w:r w:rsidRPr="00274894">
          <w:rPr>
            <w:rFonts w:ascii="Arial" w:hAnsi="Arial" w:cs="Arial"/>
            <w:rPrChange w:id="1444" w:author="Benitez, Alejandro" w:date="2025-03-05T10:50:00Z">
              <w:rPr/>
            </w:rPrChange>
          </w:rPr>
          <w:t>with</w:t>
        </w:r>
        <w:proofErr w:type="spellEnd"/>
        <w:r w:rsidRPr="00274894">
          <w:rPr>
            <w:rFonts w:ascii="Arial" w:hAnsi="Arial" w:cs="Arial"/>
            <w:rPrChange w:id="1445" w:author="Benitez, Alejandro" w:date="2025-03-05T10:50:00Z">
              <w:rPr/>
            </w:rPrChange>
          </w:rPr>
          <w:t xml:space="preserve"> maximum </w:t>
        </w:r>
        <w:proofErr w:type="spellStart"/>
        <w:r w:rsidRPr="00274894">
          <w:rPr>
            <w:rFonts w:ascii="Arial" w:hAnsi="Arial" w:cs="Arial"/>
            <w:rPrChange w:id="1446" w:author="Benitez, Alejandro" w:date="2025-03-05T10:50:00Z">
              <w:rPr/>
            </w:rPrChange>
          </w:rPr>
          <w:t>performance</w:t>
        </w:r>
        <w:proofErr w:type="spellEnd"/>
        <w:r w:rsidRPr="00274894">
          <w:rPr>
            <w:rFonts w:ascii="Arial" w:hAnsi="Arial" w:cs="Arial"/>
            <w:rPrChange w:id="1447" w:author="Benitez, Alejandro" w:date="2025-03-05T10:50:00Z">
              <w:rPr/>
            </w:rPrChange>
          </w:rPr>
          <w:t>.</w:t>
        </w:r>
        <w:r w:rsidRPr="00274894">
          <w:rPr>
            <w:rFonts w:ascii="Arial" w:hAnsi="Arial" w:cs="Arial"/>
            <w:rPrChange w:id="1448" w:author="Benitez, Alejandro" w:date="2025-03-05T10:50:00Z">
              <w:rPr/>
            </w:rPrChange>
          </w:rPr>
          <w:br/>
        </w:r>
        <w:r w:rsidRPr="00274894">
          <w:rPr>
            <w:rStyle w:val="Fett"/>
            <w:rFonts w:ascii="Arial" w:eastAsiaTheme="majorEastAsia" w:hAnsi="Arial" w:cs="Arial"/>
            <w:rPrChange w:id="1449" w:author="Benitez, Alejandro" w:date="2025-03-05T10:50:00Z">
              <w:rPr>
                <w:rStyle w:val="Fett"/>
                <w:rFonts w:eastAsiaTheme="majorEastAsia"/>
              </w:rPr>
            </w:rPrChange>
          </w:rPr>
          <w:lastRenderedPageBreak/>
          <w:t xml:space="preserve">Focus </w:t>
        </w:r>
        <w:proofErr w:type="spellStart"/>
        <w:r w:rsidRPr="00274894">
          <w:rPr>
            <w:rStyle w:val="Fett"/>
            <w:rFonts w:ascii="Arial" w:eastAsiaTheme="majorEastAsia" w:hAnsi="Arial" w:cs="Arial"/>
            <w:rPrChange w:id="1450" w:author="Benitez, Alejandro" w:date="2025-03-05T10:50:00Z">
              <w:rPr>
                <w:rStyle w:val="Fett"/>
                <w:rFonts w:eastAsiaTheme="majorEastAsia"/>
              </w:rPr>
            </w:rPrChange>
          </w:rPr>
          <w:t>areas</w:t>
        </w:r>
        <w:proofErr w:type="spellEnd"/>
        <w:r w:rsidRPr="00274894">
          <w:rPr>
            <w:rStyle w:val="Fett"/>
            <w:rFonts w:ascii="Arial" w:eastAsiaTheme="majorEastAsia" w:hAnsi="Arial" w:cs="Arial"/>
            <w:rPrChange w:id="1451" w:author="Benitez, Alejandro" w:date="2025-03-05T10:50:00Z">
              <w:rPr>
                <w:rStyle w:val="Fett"/>
                <w:rFonts w:eastAsiaTheme="majorEastAsia"/>
              </w:rPr>
            </w:rPrChange>
          </w:rPr>
          <w:t>:</w:t>
        </w:r>
        <w:r w:rsidRPr="00274894">
          <w:rPr>
            <w:rFonts w:ascii="Arial" w:hAnsi="Arial" w:cs="Arial"/>
            <w:rPrChange w:id="1452" w:author="Benitez, Alejandro" w:date="2025-03-05T10:50:00Z">
              <w:rPr/>
            </w:rPrChange>
          </w:rPr>
          <w:t xml:space="preserve"> Print-and-</w:t>
        </w:r>
        <w:proofErr w:type="spellStart"/>
        <w:r w:rsidRPr="00274894">
          <w:rPr>
            <w:rFonts w:ascii="Arial" w:hAnsi="Arial" w:cs="Arial"/>
            <w:rPrChange w:id="1453" w:author="Benitez, Alejandro" w:date="2025-03-05T10:50:00Z">
              <w:rPr/>
            </w:rPrChange>
          </w:rPr>
          <w:t>apply</w:t>
        </w:r>
        <w:proofErr w:type="spellEnd"/>
        <w:r w:rsidRPr="00274894">
          <w:rPr>
            <w:rFonts w:ascii="Arial" w:hAnsi="Arial" w:cs="Arial"/>
            <w:rPrChange w:id="1454" w:author="Benitez, Alejandro" w:date="2025-03-05T10:50:00Z">
              <w:rPr/>
            </w:rPrChange>
          </w:rPr>
          <w:t xml:space="preserve"> </w:t>
        </w:r>
        <w:proofErr w:type="spellStart"/>
        <w:r w:rsidRPr="00274894">
          <w:rPr>
            <w:rFonts w:ascii="Arial" w:hAnsi="Arial" w:cs="Arial"/>
            <w:rPrChange w:id="1455" w:author="Benitez, Alejandro" w:date="2025-03-05T10:50:00Z">
              <w:rPr/>
            </w:rPrChange>
          </w:rPr>
          <w:t>systems</w:t>
        </w:r>
        <w:proofErr w:type="spellEnd"/>
        <w:r w:rsidRPr="00274894">
          <w:rPr>
            <w:rFonts w:ascii="Arial" w:hAnsi="Arial" w:cs="Arial"/>
            <w:rPrChange w:id="1456" w:author="Benitez, Alejandro" w:date="2025-03-05T10:50:00Z">
              <w:rPr/>
            </w:rPrChange>
          </w:rPr>
          <w:t xml:space="preserve">, </w:t>
        </w:r>
        <w:proofErr w:type="spellStart"/>
        <w:r w:rsidRPr="00274894">
          <w:rPr>
            <w:rFonts w:ascii="Arial" w:hAnsi="Arial" w:cs="Arial"/>
            <w:rPrChange w:id="1457" w:author="Benitez, Alejandro" w:date="2025-03-05T10:50:00Z">
              <w:rPr/>
            </w:rPrChange>
          </w:rPr>
          <w:t>label</w:t>
        </w:r>
        <w:proofErr w:type="spellEnd"/>
        <w:r w:rsidRPr="00274894">
          <w:rPr>
            <w:rFonts w:ascii="Arial" w:hAnsi="Arial" w:cs="Arial"/>
            <w:rPrChange w:id="1458" w:author="Benitez, Alejandro" w:date="2025-03-05T10:50:00Z">
              <w:rPr/>
            </w:rPrChange>
          </w:rPr>
          <w:t xml:space="preserve"> </w:t>
        </w:r>
        <w:proofErr w:type="spellStart"/>
        <w:r w:rsidRPr="00274894">
          <w:rPr>
            <w:rFonts w:ascii="Arial" w:hAnsi="Arial" w:cs="Arial"/>
            <w:rPrChange w:id="1459" w:author="Benitez, Alejandro" w:date="2025-03-05T10:50:00Z">
              <w:rPr/>
            </w:rPrChange>
          </w:rPr>
          <w:t>printers</w:t>
        </w:r>
        <w:proofErr w:type="spellEnd"/>
        <w:r w:rsidRPr="00274894">
          <w:rPr>
            <w:rFonts w:ascii="Arial" w:hAnsi="Arial" w:cs="Arial"/>
            <w:rPrChange w:id="1460" w:author="Benitez, Alejandro" w:date="2025-03-05T10:50:00Z">
              <w:rPr/>
            </w:rPrChange>
          </w:rPr>
          <w:t xml:space="preserve">, </w:t>
        </w:r>
        <w:proofErr w:type="spellStart"/>
        <w:r w:rsidRPr="00274894">
          <w:rPr>
            <w:rFonts w:ascii="Arial" w:hAnsi="Arial" w:cs="Arial"/>
            <w:rPrChange w:id="1461" w:author="Benitez, Alejandro" w:date="2025-03-05T10:50:00Z">
              <w:rPr/>
            </w:rPrChange>
          </w:rPr>
          <w:t>applicators</w:t>
        </w:r>
        <w:proofErr w:type="spellEnd"/>
        <w:r w:rsidRPr="00274894">
          <w:rPr>
            <w:rFonts w:ascii="Arial" w:hAnsi="Arial" w:cs="Arial"/>
            <w:rPrChange w:id="1462" w:author="Benitez, Alejandro" w:date="2025-03-05T10:50:00Z">
              <w:rPr/>
            </w:rPrChange>
          </w:rPr>
          <w:t xml:space="preserve">, OEM </w:t>
        </w:r>
        <w:proofErr w:type="spellStart"/>
        <w:r w:rsidRPr="00274894">
          <w:rPr>
            <w:rFonts w:ascii="Arial" w:hAnsi="Arial" w:cs="Arial"/>
            <w:rPrChange w:id="1463" w:author="Benitez, Alejandro" w:date="2025-03-05T10:50:00Z">
              <w:rPr/>
            </w:rPrChange>
          </w:rPr>
          <w:t>print</w:t>
        </w:r>
        <w:proofErr w:type="spellEnd"/>
        <w:r w:rsidRPr="00274894">
          <w:rPr>
            <w:rFonts w:ascii="Arial" w:hAnsi="Arial" w:cs="Arial"/>
            <w:rPrChange w:id="1464" w:author="Benitez, Alejandro" w:date="2025-03-05T10:50:00Z">
              <w:rPr/>
            </w:rPrChange>
          </w:rPr>
          <w:t xml:space="preserve"> </w:t>
        </w:r>
        <w:proofErr w:type="spellStart"/>
        <w:r w:rsidRPr="00274894">
          <w:rPr>
            <w:rFonts w:ascii="Arial" w:hAnsi="Arial" w:cs="Arial"/>
            <w:rPrChange w:id="1465" w:author="Benitez, Alejandro" w:date="2025-03-05T10:50:00Z">
              <w:rPr/>
            </w:rPrChange>
          </w:rPr>
          <w:t>modules</w:t>
        </w:r>
        <w:proofErr w:type="spellEnd"/>
      </w:ins>
    </w:p>
    <w:p w14:paraId="32599B57" w14:textId="010FF689" w:rsidR="00274894" w:rsidRPr="00274894" w:rsidRDefault="00274894" w:rsidP="00274894">
      <w:pPr>
        <w:pStyle w:val="StandardWeb"/>
        <w:rPr>
          <w:ins w:id="1466" w:author="Benitez, Alejandro" w:date="2025-03-05T10:50:00Z"/>
          <w:rFonts w:ascii="Arial" w:hAnsi="Arial" w:cs="Arial"/>
          <w:rPrChange w:id="1467" w:author="Benitez, Alejandro" w:date="2025-03-05T10:50:00Z">
            <w:rPr>
              <w:ins w:id="1468" w:author="Benitez, Alejandro" w:date="2025-03-05T10:50:00Z"/>
            </w:rPr>
          </w:rPrChange>
        </w:rPr>
      </w:pPr>
      <w:ins w:id="1469" w:author="Benitez, Alejandro" w:date="2025-03-05T10:50:00Z">
        <w:r w:rsidRPr="00274894">
          <w:rPr>
            <w:rFonts w:ascii="Arial" w:hAnsi="Arial" w:cs="Arial"/>
            <w:rPrChange w:id="1470" w:author="Benitez, Alejandro" w:date="2025-03-05T10:50:00Z">
              <w:rPr/>
            </w:rPrChange>
          </w:rPr>
          <w:t xml:space="preserve">Logopak Systeme and </w:t>
        </w:r>
        <w:proofErr w:type="spellStart"/>
        <w:r w:rsidRPr="00274894">
          <w:rPr>
            <w:rFonts w:ascii="Arial" w:hAnsi="Arial" w:cs="Arial"/>
            <w:rPrChange w:id="1471" w:author="Benitez, Alejandro" w:date="2025-03-05T10:50:00Z">
              <w:rPr/>
            </w:rPrChange>
          </w:rPr>
          <w:t>Novexx</w:t>
        </w:r>
        <w:proofErr w:type="spellEnd"/>
        <w:r w:rsidRPr="00274894">
          <w:rPr>
            <w:rFonts w:ascii="Arial" w:hAnsi="Arial" w:cs="Arial"/>
            <w:rPrChange w:id="1472" w:author="Benitez, Alejandro" w:date="2025-03-05T10:50:00Z">
              <w:rPr/>
            </w:rPrChange>
          </w:rPr>
          <w:t xml:space="preserve"> Solutions </w:t>
        </w:r>
        <w:proofErr w:type="spellStart"/>
        <w:r w:rsidRPr="00274894">
          <w:rPr>
            <w:rFonts w:ascii="Arial" w:hAnsi="Arial" w:cs="Arial"/>
            <w:rPrChange w:id="1473" w:author="Benitez, Alejandro" w:date="2025-03-05T10:50:00Z">
              <w:rPr/>
            </w:rPrChange>
          </w:rPr>
          <w:t>are</w:t>
        </w:r>
        <w:proofErr w:type="spellEnd"/>
        <w:r w:rsidRPr="00274894">
          <w:rPr>
            <w:rFonts w:ascii="Arial" w:hAnsi="Arial" w:cs="Arial"/>
            <w:rPrChange w:id="1474" w:author="Benitez, Alejandro" w:date="2025-03-05T10:50:00Z">
              <w:rPr/>
            </w:rPrChange>
          </w:rPr>
          <w:t xml:space="preserve"> </w:t>
        </w:r>
        <w:proofErr w:type="spellStart"/>
        <w:r w:rsidRPr="00274894">
          <w:rPr>
            <w:rFonts w:ascii="Arial" w:hAnsi="Arial" w:cs="Arial"/>
            <w:rPrChange w:id="1475" w:author="Benitez, Alejandro" w:date="2025-03-05T10:50:00Z">
              <w:rPr/>
            </w:rPrChange>
          </w:rPr>
          <w:t>part</w:t>
        </w:r>
        <w:proofErr w:type="spellEnd"/>
        <w:r w:rsidRPr="00274894">
          <w:rPr>
            <w:rFonts w:ascii="Arial" w:hAnsi="Arial" w:cs="Arial"/>
            <w:rPrChange w:id="1476" w:author="Benitez, Alejandro" w:date="2025-03-05T10:50:00Z">
              <w:rPr/>
            </w:rPrChange>
          </w:rPr>
          <w:t xml:space="preserve"> </w:t>
        </w:r>
        <w:proofErr w:type="spellStart"/>
        <w:r w:rsidRPr="00274894">
          <w:rPr>
            <w:rFonts w:ascii="Arial" w:hAnsi="Arial" w:cs="Arial"/>
            <w:rPrChange w:id="1477" w:author="Benitez, Alejandro" w:date="2025-03-05T10:50:00Z">
              <w:rPr/>
            </w:rPrChange>
          </w:rPr>
          <w:t>of</w:t>
        </w:r>
        <w:proofErr w:type="spellEnd"/>
        <w:r w:rsidRPr="00274894">
          <w:rPr>
            <w:rFonts w:ascii="Arial" w:hAnsi="Arial" w:cs="Arial"/>
            <w:rPrChange w:id="1478" w:author="Benitez, Alejandro" w:date="2025-03-05T10:50:00Z">
              <w:rPr/>
            </w:rPrChange>
          </w:rPr>
          <w:t xml:space="preserve"> </w:t>
        </w:r>
        <w:r w:rsidRPr="00274894">
          <w:rPr>
            <w:rFonts w:ascii="Arial" w:hAnsi="Arial" w:cs="Arial"/>
            <w:b/>
            <w:rPrChange w:id="1479" w:author="Benitez, Alejandro" w:date="2025-03-05T10:52:00Z">
              <w:rPr/>
            </w:rPrChange>
          </w:rPr>
          <w:t xml:space="preserve">Possehl </w:t>
        </w:r>
        <w:proofErr w:type="spellStart"/>
        <w:r w:rsidRPr="00274894">
          <w:rPr>
            <w:rFonts w:ascii="Arial" w:hAnsi="Arial" w:cs="Arial"/>
            <w:b/>
            <w:rPrChange w:id="1480" w:author="Benitez, Alejandro" w:date="2025-03-05T10:52:00Z">
              <w:rPr/>
            </w:rPrChange>
          </w:rPr>
          <w:t>Identification</w:t>
        </w:r>
        <w:proofErr w:type="spellEnd"/>
        <w:r w:rsidRPr="00274894">
          <w:rPr>
            <w:rFonts w:ascii="Arial" w:hAnsi="Arial" w:cs="Arial"/>
            <w:b/>
            <w:rPrChange w:id="1481" w:author="Benitez, Alejandro" w:date="2025-03-05T10:52:00Z">
              <w:rPr/>
            </w:rPrChange>
          </w:rPr>
          <w:t xml:space="preserve"> Solutions (PID)</w:t>
        </w:r>
        <w:r w:rsidRPr="00274894">
          <w:rPr>
            <w:rFonts w:ascii="Arial" w:hAnsi="Arial" w:cs="Arial"/>
            <w:rPrChange w:id="1482" w:author="Benitez, Alejandro" w:date="2025-03-05T10:50:00Z">
              <w:rPr/>
            </w:rPrChange>
          </w:rPr>
          <w:t xml:space="preserve">, an international </w:t>
        </w:r>
        <w:proofErr w:type="spellStart"/>
        <w:r w:rsidRPr="00274894">
          <w:rPr>
            <w:rFonts w:ascii="Arial" w:hAnsi="Arial" w:cs="Arial"/>
            <w:rPrChange w:id="1483" w:author="Benitez, Alejandro" w:date="2025-03-05T10:50:00Z">
              <w:rPr/>
            </w:rPrChange>
          </w:rPr>
          <w:t>corporate</w:t>
        </w:r>
        <w:proofErr w:type="spellEnd"/>
        <w:r w:rsidRPr="00274894">
          <w:rPr>
            <w:rFonts w:ascii="Arial" w:hAnsi="Arial" w:cs="Arial"/>
            <w:rPrChange w:id="1484" w:author="Benitez, Alejandro" w:date="2025-03-05T10:50:00Z">
              <w:rPr/>
            </w:rPrChange>
          </w:rPr>
          <w:t xml:space="preserve"> </w:t>
        </w:r>
        <w:proofErr w:type="spellStart"/>
        <w:r w:rsidRPr="00274894">
          <w:rPr>
            <w:rFonts w:ascii="Arial" w:hAnsi="Arial" w:cs="Arial"/>
            <w:rPrChange w:id="1485" w:author="Benitez, Alejandro" w:date="2025-03-05T10:50:00Z">
              <w:rPr/>
            </w:rPrChange>
          </w:rPr>
          <w:t>group</w:t>
        </w:r>
        <w:proofErr w:type="spellEnd"/>
        <w:r w:rsidRPr="00274894">
          <w:rPr>
            <w:rFonts w:ascii="Arial" w:hAnsi="Arial" w:cs="Arial"/>
            <w:rPrChange w:id="1486" w:author="Benitez, Alejandro" w:date="2025-03-05T10:50:00Z">
              <w:rPr/>
            </w:rPrChange>
          </w:rPr>
          <w:t xml:space="preserve"> </w:t>
        </w:r>
        <w:proofErr w:type="spellStart"/>
        <w:r w:rsidRPr="00274894">
          <w:rPr>
            <w:rFonts w:ascii="Arial" w:hAnsi="Arial" w:cs="Arial"/>
            <w:rPrChange w:id="1487" w:author="Benitez, Alejandro" w:date="2025-03-05T10:50:00Z">
              <w:rPr/>
            </w:rPrChange>
          </w:rPr>
          <w:t>comprising</w:t>
        </w:r>
        <w:proofErr w:type="spellEnd"/>
        <w:r w:rsidRPr="00274894">
          <w:rPr>
            <w:rFonts w:ascii="Arial" w:hAnsi="Arial" w:cs="Arial"/>
            <w:rPrChange w:id="1488" w:author="Benitez, Alejandro" w:date="2025-03-05T10:50:00Z">
              <w:rPr/>
            </w:rPrChange>
          </w:rPr>
          <w:t xml:space="preserve"> </w:t>
        </w:r>
        <w:proofErr w:type="spellStart"/>
        <w:r w:rsidRPr="00274894">
          <w:rPr>
            <w:rFonts w:ascii="Arial" w:hAnsi="Arial" w:cs="Arial"/>
            <w:rPrChange w:id="1489" w:author="Benitez, Alejandro" w:date="2025-03-05T10:50:00Z">
              <w:rPr/>
            </w:rPrChange>
          </w:rPr>
          <w:t>eleven</w:t>
        </w:r>
        <w:proofErr w:type="spellEnd"/>
        <w:r w:rsidRPr="00274894">
          <w:rPr>
            <w:rFonts w:ascii="Arial" w:hAnsi="Arial" w:cs="Arial"/>
            <w:rPrChange w:id="1490" w:author="Benitez, Alejandro" w:date="2025-03-05T10:50:00Z">
              <w:rPr/>
            </w:rPrChange>
          </w:rPr>
          <w:t xml:space="preserve"> </w:t>
        </w:r>
        <w:proofErr w:type="spellStart"/>
        <w:r w:rsidRPr="00274894">
          <w:rPr>
            <w:rFonts w:ascii="Arial" w:hAnsi="Arial" w:cs="Arial"/>
            <w:rPrChange w:id="1491" w:author="Benitez, Alejandro" w:date="2025-03-05T10:50:00Z">
              <w:rPr/>
            </w:rPrChange>
          </w:rPr>
          <w:t>independent</w:t>
        </w:r>
        <w:proofErr w:type="spellEnd"/>
        <w:r w:rsidRPr="00274894">
          <w:rPr>
            <w:rFonts w:ascii="Arial" w:hAnsi="Arial" w:cs="Arial"/>
            <w:rPrChange w:id="1492" w:author="Benitez, Alejandro" w:date="2025-03-05T10:50:00Z">
              <w:rPr/>
            </w:rPrChange>
          </w:rPr>
          <w:t xml:space="preserve"> </w:t>
        </w:r>
        <w:proofErr w:type="spellStart"/>
        <w:r w:rsidRPr="00274894">
          <w:rPr>
            <w:rFonts w:ascii="Arial" w:hAnsi="Arial" w:cs="Arial"/>
            <w:rPrChange w:id="1493" w:author="Benitez, Alejandro" w:date="2025-03-05T10:50:00Z">
              <w:rPr/>
            </w:rPrChange>
          </w:rPr>
          <w:t>partners</w:t>
        </w:r>
        <w:proofErr w:type="spellEnd"/>
        <w:r w:rsidRPr="00274894">
          <w:rPr>
            <w:rFonts w:ascii="Arial" w:hAnsi="Arial" w:cs="Arial"/>
            <w:rPrChange w:id="1494" w:author="Benitez, Alejandro" w:date="2025-03-05T10:50:00Z">
              <w:rPr/>
            </w:rPrChange>
          </w:rPr>
          <w:t xml:space="preserve"> </w:t>
        </w:r>
        <w:proofErr w:type="spellStart"/>
        <w:r w:rsidRPr="00274894">
          <w:rPr>
            <w:rFonts w:ascii="Arial" w:hAnsi="Arial" w:cs="Arial"/>
            <w:rPrChange w:id="1495" w:author="Benitez, Alejandro" w:date="2025-03-05T10:50:00Z">
              <w:rPr/>
            </w:rPrChange>
          </w:rPr>
          <w:t>specialising</w:t>
        </w:r>
        <w:proofErr w:type="spellEnd"/>
        <w:r w:rsidRPr="00274894">
          <w:rPr>
            <w:rFonts w:ascii="Arial" w:hAnsi="Arial" w:cs="Arial"/>
            <w:rPrChange w:id="1496" w:author="Benitez, Alejandro" w:date="2025-03-05T10:50:00Z">
              <w:rPr/>
            </w:rPrChange>
          </w:rPr>
          <w:t xml:space="preserve"> in </w:t>
        </w:r>
      </w:ins>
      <w:proofErr w:type="spellStart"/>
      <w:ins w:id="1497" w:author="Benitez, Alejandro" w:date="2025-03-05T10:56:00Z">
        <w:r w:rsidR="008B2E2E">
          <w:rPr>
            <w:rFonts w:ascii="Arial" w:hAnsi="Arial" w:cs="Arial"/>
          </w:rPr>
          <w:t>labeling</w:t>
        </w:r>
      </w:ins>
      <w:proofErr w:type="spellEnd"/>
      <w:ins w:id="1498" w:author="Benitez, Alejandro" w:date="2025-03-05T10:50:00Z">
        <w:r w:rsidRPr="00274894">
          <w:rPr>
            <w:rFonts w:ascii="Arial" w:hAnsi="Arial" w:cs="Arial"/>
            <w:rPrChange w:id="1499" w:author="Benitez, Alejandro" w:date="2025-03-05T10:50:00Z">
              <w:rPr/>
            </w:rPrChange>
          </w:rPr>
          <w:t xml:space="preserve">, </w:t>
        </w:r>
        <w:proofErr w:type="spellStart"/>
        <w:r w:rsidRPr="00274894">
          <w:rPr>
            <w:rFonts w:ascii="Arial" w:hAnsi="Arial" w:cs="Arial"/>
            <w:rPrChange w:id="1500" w:author="Benitez, Alejandro" w:date="2025-03-05T10:50:00Z">
              <w:rPr/>
            </w:rPrChange>
          </w:rPr>
          <w:t>coding</w:t>
        </w:r>
        <w:proofErr w:type="spellEnd"/>
        <w:r w:rsidRPr="00274894">
          <w:rPr>
            <w:rFonts w:ascii="Arial" w:hAnsi="Arial" w:cs="Arial"/>
            <w:rPrChange w:id="1501" w:author="Benitez, Alejandro" w:date="2025-03-05T10:50:00Z">
              <w:rPr/>
            </w:rPrChange>
          </w:rPr>
          <w:t xml:space="preserve">, </w:t>
        </w:r>
        <w:proofErr w:type="spellStart"/>
        <w:r w:rsidRPr="00274894">
          <w:rPr>
            <w:rFonts w:ascii="Arial" w:hAnsi="Arial" w:cs="Arial"/>
            <w:rPrChange w:id="1502" w:author="Benitez, Alejandro" w:date="2025-03-05T10:50:00Z">
              <w:rPr/>
            </w:rPrChange>
          </w:rPr>
          <w:t>software</w:t>
        </w:r>
        <w:proofErr w:type="spellEnd"/>
        <w:r w:rsidRPr="00274894">
          <w:rPr>
            <w:rFonts w:ascii="Arial" w:hAnsi="Arial" w:cs="Arial"/>
            <w:rPrChange w:id="1503" w:author="Benitez, Alejandro" w:date="2025-03-05T10:50:00Z">
              <w:rPr/>
            </w:rPrChange>
          </w:rPr>
          <w:t xml:space="preserve">, and </w:t>
        </w:r>
        <w:proofErr w:type="spellStart"/>
        <w:r w:rsidRPr="00274894">
          <w:rPr>
            <w:rFonts w:ascii="Arial" w:hAnsi="Arial" w:cs="Arial"/>
            <w:rPrChange w:id="1504" w:author="Benitez, Alejandro" w:date="2025-03-05T10:50:00Z">
              <w:rPr/>
            </w:rPrChange>
          </w:rPr>
          <w:t>label</w:t>
        </w:r>
        <w:proofErr w:type="spellEnd"/>
        <w:r w:rsidRPr="00274894">
          <w:rPr>
            <w:rFonts w:ascii="Arial" w:hAnsi="Arial" w:cs="Arial"/>
            <w:rPrChange w:id="1505" w:author="Benitez, Alejandro" w:date="2025-03-05T10:50:00Z">
              <w:rPr/>
            </w:rPrChange>
          </w:rPr>
          <w:t xml:space="preserve"> </w:t>
        </w:r>
        <w:proofErr w:type="spellStart"/>
        <w:r w:rsidRPr="00274894">
          <w:rPr>
            <w:rFonts w:ascii="Arial" w:hAnsi="Arial" w:cs="Arial"/>
            <w:rPrChange w:id="1506" w:author="Benitez, Alejandro" w:date="2025-03-05T10:50:00Z">
              <w:rPr/>
            </w:rPrChange>
          </w:rPr>
          <w:t>production</w:t>
        </w:r>
        <w:proofErr w:type="spellEnd"/>
        <w:r w:rsidRPr="00274894">
          <w:rPr>
            <w:rFonts w:ascii="Arial" w:hAnsi="Arial" w:cs="Arial"/>
            <w:rPrChange w:id="1507" w:author="Benitez, Alejandro" w:date="2025-03-05T10:50:00Z">
              <w:rPr/>
            </w:rPrChange>
          </w:rPr>
          <w:t xml:space="preserve">. </w:t>
        </w:r>
        <w:proofErr w:type="spellStart"/>
        <w:r w:rsidRPr="00274894">
          <w:rPr>
            <w:rFonts w:ascii="Arial" w:hAnsi="Arial" w:cs="Arial"/>
            <w:rPrChange w:id="1508" w:author="Benitez, Alejandro" w:date="2025-03-05T10:50:00Z">
              <w:rPr/>
            </w:rPrChange>
          </w:rPr>
          <w:t>Within</w:t>
        </w:r>
        <w:proofErr w:type="spellEnd"/>
        <w:r w:rsidRPr="00274894">
          <w:rPr>
            <w:rFonts w:ascii="Arial" w:hAnsi="Arial" w:cs="Arial"/>
            <w:rPrChange w:id="1509" w:author="Benitez, Alejandro" w:date="2025-03-05T10:50:00Z">
              <w:rPr/>
            </w:rPrChange>
          </w:rPr>
          <w:t xml:space="preserve"> PID, </w:t>
        </w:r>
        <w:proofErr w:type="spellStart"/>
        <w:r w:rsidRPr="00274894">
          <w:rPr>
            <w:rFonts w:ascii="Arial" w:hAnsi="Arial" w:cs="Arial"/>
            <w:rPrChange w:id="1510" w:author="Benitez, Alejandro" w:date="2025-03-05T10:50:00Z">
              <w:rPr/>
            </w:rPrChange>
          </w:rPr>
          <w:t>they</w:t>
        </w:r>
        <w:proofErr w:type="spellEnd"/>
        <w:r w:rsidRPr="00274894">
          <w:rPr>
            <w:rFonts w:ascii="Arial" w:hAnsi="Arial" w:cs="Arial"/>
            <w:rPrChange w:id="1511" w:author="Benitez, Alejandro" w:date="2025-03-05T10:50:00Z">
              <w:rPr/>
            </w:rPrChange>
          </w:rPr>
          <w:t xml:space="preserve"> </w:t>
        </w:r>
        <w:proofErr w:type="spellStart"/>
        <w:r w:rsidRPr="00274894">
          <w:rPr>
            <w:rFonts w:ascii="Arial" w:hAnsi="Arial" w:cs="Arial"/>
            <w:rPrChange w:id="1512" w:author="Benitez, Alejandro" w:date="2025-03-05T10:50:00Z">
              <w:rPr/>
            </w:rPrChange>
          </w:rPr>
          <w:t>share</w:t>
        </w:r>
        <w:proofErr w:type="spellEnd"/>
        <w:r w:rsidRPr="00274894">
          <w:rPr>
            <w:rFonts w:ascii="Arial" w:hAnsi="Arial" w:cs="Arial"/>
            <w:rPrChange w:id="1513" w:author="Benitez, Alejandro" w:date="2025-03-05T10:50:00Z">
              <w:rPr/>
            </w:rPrChange>
          </w:rPr>
          <w:t xml:space="preserve"> extensive </w:t>
        </w:r>
        <w:proofErr w:type="spellStart"/>
        <w:r w:rsidRPr="00274894">
          <w:rPr>
            <w:rFonts w:ascii="Arial" w:hAnsi="Arial" w:cs="Arial"/>
            <w:rPrChange w:id="1514" w:author="Benitez, Alejandro" w:date="2025-03-05T10:50:00Z">
              <w:rPr/>
            </w:rPrChange>
          </w:rPr>
          <w:t>expertise</w:t>
        </w:r>
        <w:proofErr w:type="spellEnd"/>
        <w:r w:rsidRPr="00274894">
          <w:rPr>
            <w:rFonts w:ascii="Arial" w:hAnsi="Arial" w:cs="Arial"/>
            <w:rPrChange w:id="1515" w:author="Benitez, Alejandro" w:date="2025-03-05T10:50:00Z">
              <w:rPr/>
            </w:rPrChange>
          </w:rPr>
          <w:t xml:space="preserve">, </w:t>
        </w:r>
        <w:proofErr w:type="spellStart"/>
        <w:r w:rsidRPr="00274894">
          <w:rPr>
            <w:rFonts w:ascii="Arial" w:hAnsi="Arial" w:cs="Arial"/>
            <w:rPrChange w:id="1516" w:author="Benitez, Alejandro" w:date="2025-03-05T10:50:00Z">
              <w:rPr/>
            </w:rPrChange>
          </w:rPr>
          <w:t>collaborate</w:t>
        </w:r>
        <w:proofErr w:type="spellEnd"/>
        <w:r w:rsidRPr="00274894">
          <w:rPr>
            <w:rFonts w:ascii="Arial" w:hAnsi="Arial" w:cs="Arial"/>
            <w:rPrChange w:id="1517" w:author="Benitez, Alejandro" w:date="2025-03-05T10:50:00Z">
              <w:rPr/>
            </w:rPrChange>
          </w:rPr>
          <w:t xml:space="preserve"> on </w:t>
        </w:r>
        <w:proofErr w:type="spellStart"/>
        <w:r w:rsidRPr="00274894">
          <w:rPr>
            <w:rFonts w:ascii="Arial" w:hAnsi="Arial" w:cs="Arial"/>
            <w:rPrChange w:id="1518" w:author="Benitez, Alejandro" w:date="2025-03-05T10:50:00Z">
              <w:rPr/>
            </w:rPrChange>
          </w:rPr>
          <w:t>projects</w:t>
        </w:r>
        <w:proofErr w:type="spellEnd"/>
        <w:r w:rsidRPr="00274894">
          <w:rPr>
            <w:rFonts w:ascii="Arial" w:hAnsi="Arial" w:cs="Arial"/>
            <w:rPrChange w:id="1519" w:author="Benitez, Alejandro" w:date="2025-03-05T10:50:00Z">
              <w:rPr/>
            </w:rPrChange>
          </w:rPr>
          <w:t xml:space="preserve">, and </w:t>
        </w:r>
        <w:proofErr w:type="spellStart"/>
        <w:r w:rsidRPr="00274894">
          <w:rPr>
            <w:rFonts w:ascii="Arial" w:hAnsi="Arial" w:cs="Arial"/>
            <w:rPrChange w:id="1520" w:author="Benitez, Alejandro" w:date="2025-03-05T10:50:00Z">
              <w:rPr/>
            </w:rPrChange>
          </w:rPr>
          <w:t>create</w:t>
        </w:r>
        <w:proofErr w:type="spellEnd"/>
        <w:r w:rsidRPr="00274894">
          <w:rPr>
            <w:rFonts w:ascii="Arial" w:hAnsi="Arial" w:cs="Arial"/>
            <w:rPrChange w:id="1521" w:author="Benitez, Alejandro" w:date="2025-03-05T10:50:00Z">
              <w:rPr/>
            </w:rPrChange>
          </w:rPr>
          <w:t xml:space="preserve"> </w:t>
        </w:r>
        <w:proofErr w:type="spellStart"/>
        <w:r w:rsidRPr="00274894">
          <w:rPr>
            <w:rFonts w:ascii="Arial" w:hAnsi="Arial" w:cs="Arial"/>
            <w:rPrChange w:id="1522" w:author="Benitez, Alejandro" w:date="2025-03-05T10:50:00Z">
              <w:rPr/>
            </w:rPrChange>
          </w:rPr>
          <w:t>synergies</w:t>
        </w:r>
        <w:proofErr w:type="spellEnd"/>
        <w:r w:rsidRPr="00274894">
          <w:rPr>
            <w:rFonts w:ascii="Arial" w:hAnsi="Arial" w:cs="Arial"/>
            <w:rPrChange w:id="1523" w:author="Benitez, Alejandro" w:date="2025-03-05T10:50:00Z">
              <w:rPr/>
            </w:rPrChange>
          </w:rPr>
          <w:t xml:space="preserve"> </w:t>
        </w:r>
        <w:proofErr w:type="spellStart"/>
        <w:r w:rsidRPr="00274894">
          <w:rPr>
            <w:rFonts w:ascii="Arial" w:hAnsi="Arial" w:cs="Arial"/>
            <w:rPrChange w:id="1524" w:author="Benitez, Alejandro" w:date="2025-03-05T10:50:00Z">
              <w:rPr/>
            </w:rPrChange>
          </w:rPr>
          <w:t>that</w:t>
        </w:r>
        <w:proofErr w:type="spellEnd"/>
        <w:r w:rsidRPr="00274894">
          <w:rPr>
            <w:rFonts w:ascii="Arial" w:hAnsi="Arial" w:cs="Arial"/>
            <w:rPrChange w:id="1525" w:author="Benitez, Alejandro" w:date="2025-03-05T10:50:00Z">
              <w:rPr/>
            </w:rPrChange>
          </w:rPr>
          <w:t xml:space="preserve"> </w:t>
        </w:r>
        <w:proofErr w:type="spellStart"/>
        <w:r w:rsidRPr="00274894">
          <w:rPr>
            <w:rFonts w:ascii="Arial" w:hAnsi="Arial" w:cs="Arial"/>
            <w:rPrChange w:id="1526" w:author="Benitez, Alejandro" w:date="2025-03-05T10:50:00Z">
              <w:rPr/>
            </w:rPrChange>
          </w:rPr>
          <w:t>provide</w:t>
        </w:r>
        <w:proofErr w:type="spellEnd"/>
        <w:r w:rsidRPr="00274894">
          <w:rPr>
            <w:rFonts w:ascii="Arial" w:hAnsi="Arial" w:cs="Arial"/>
            <w:rPrChange w:id="1527" w:author="Benitez, Alejandro" w:date="2025-03-05T10:50:00Z">
              <w:rPr/>
            </w:rPrChange>
          </w:rPr>
          <w:t xml:space="preserve"> </w:t>
        </w:r>
        <w:proofErr w:type="spellStart"/>
        <w:r w:rsidRPr="00274894">
          <w:rPr>
            <w:rFonts w:ascii="Arial" w:hAnsi="Arial" w:cs="Arial"/>
            <w:rPrChange w:id="1528" w:author="Benitez, Alejandro" w:date="2025-03-05T10:50:00Z">
              <w:rPr/>
            </w:rPrChange>
          </w:rPr>
          <w:t>added</w:t>
        </w:r>
        <w:proofErr w:type="spellEnd"/>
        <w:r w:rsidRPr="00274894">
          <w:rPr>
            <w:rFonts w:ascii="Arial" w:hAnsi="Arial" w:cs="Arial"/>
            <w:rPrChange w:id="1529" w:author="Benitez, Alejandro" w:date="2025-03-05T10:50:00Z">
              <w:rPr/>
            </w:rPrChange>
          </w:rPr>
          <w:t xml:space="preserve"> </w:t>
        </w:r>
        <w:proofErr w:type="spellStart"/>
        <w:r w:rsidRPr="00274894">
          <w:rPr>
            <w:rFonts w:ascii="Arial" w:hAnsi="Arial" w:cs="Arial"/>
            <w:rPrChange w:id="1530" w:author="Benitez, Alejandro" w:date="2025-03-05T10:50:00Z">
              <w:rPr/>
            </w:rPrChange>
          </w:rPr>
          <w:t>value</w:t>
        </w:r>
        <w:proofErr w:type="spellEnd"/>
        <w:r w:rsidRPr="00274894">
          <w:rPr>
            <w:rFonts w:ascii="Arial" w:hAnsi="Arial" w:cs="Arial"/>
            <w:rPrChange w:id="1531" w:author="Benitez, Alejandro" w:date="2025-03-05T10:50:00Z">
              <w:rPr/>
            </w:rPrChange>
          </w:rPr>
          <w:t xml:space="preserve"> </w:t>
        </w:r>
        <w:proofErr w:type="spellStart"/>
        <w:r w:rsidRPr="00274894">
          <w:rPr>
            <w:rFonts w:ascii="Arial" w:hAnsi="Arial" w:cs="Arial"/>
            <w:rPrChange w:id="1532" w:author="Benitez, Alejandro" w:date="2025-03-05T10:50:00Z">
              <w:rPr/>
            </w:rPrChange>
          </w:rPr>
          <w:t>for</w:t>
        </w:r>
        <w:proofErr w:type="spellEnd"/>
        <w:r w:rsidRPr="00274894">
          <w:rPr>
            <w:rFonts w:ascii="Arial" w:hAnsi="Arial" w:cs="Arial"/>
            <w:rPrChange w:id="1533" w:author="Benitez, Alejandro" w:date="2025-03-05T10:50:00Z">
              <w:rPr/>
            </w:rPrChange>
          </w:rPr>
          <w:t xml:space="preserve"> </w:t>
        </w:r>
        <w:proofErr w:type="spellStart"/>
        <w:r w:rsidRPr="00274894">
          <w:rPr>
            <w:rFonts w:ascii="Arial" w:hAnsi="Arial" w:cs="Arial"/>
            <w:rPrChange w:id="1534" w:author="Benitez, Alejandro" w:date="2025-03-05T10:50:00Z">
              <w:rPr/>
            </w:rPrChange>
          </w:rPr>
          <w:t>customers</w:t>
        </w:r>
        <w:proofErr w:type="spellEnd"/>
        <w:r w:rsidRPr="00274894">
          <w:rPr>
            <w:rFonts w:ascii="Arial" w:hAnsi="Arial" w:cs="Arial"/>
            <w:rPrChange w:id="1535" w:author="Benitez, Alejandro" w:date="2025-03-05T10:50:00Z">
              <w:rPr/>
            </w:rPrChange>
          </w:rPr>
          <w:t xml:space="preserve"> and </w:t>
        </w:r>
        <w:proofErr w:type="spellStart"/>
        <w:r w:rsidRPr="00274894">
          <w:rPr>
            <w:rFonts w:ascii="Arial" w:hAnsi="Arial" w:cs="Arial"/>
            <w:rPrChange w:id="1536" w:author="Benitez, Alejandro" w:date="2025-03-05T10:50:00Z">
              <w:rPr/>
            </w:rPrChange>
          </w:rPr>
          <w:t>users</w:t>
        </w:r>
        <w:proofErr w:type="spellEnd"/>
        <w:r w:rsidRPr="00274894">
          <w:rPr>
            <w:rFonts w:ascii="Arial" w:hAnsi="Arial" w:cs="Arial"/>
            <w:rPrChange w:id="1537" w:author="Benitez, Alejandro" w:date="2025-03-05T10:50:00Z">
              <w:rPr/>
            </w:rPrChange>
          </w:rPr>
          <w:t xml:space="preserve">. </w:t>
        </w:r>
        <w:proofErr w:type="spellStart"/>
        <w:r w:rsidRPr="00274894">
          <w:rPr>
            <w:rFonts w:ascii="Arial" w:hAnsi="Arial" w:cs="Arial"/>
            <w:rPrChange w:id="1538" w:author="Benitez, Alejandro" w:date="2025-03-05T10:50:00Z">
              <w:rPr/>
            </w:rPrChange>
          </w:rPr>
          <w:t>Despite</w:t>
        </w:r>
        <w:proofErr w:type="spellEnd"/>
        <w:r w:rsidRPr="00274894">
          <w:rPr>
            <w:rFonts w:ascii="Arial" w:hAnsi="Arial" w:cs="Arial"/>
            <w:rPrChange w:id="1539" w:author="Benitez, Alejandro" w:date="2025-03-05T10:50:00Z">
              <w:rPr/>
            </w:rPrChange>
          </w:rPr>
          <w:t xml:space="preserve"> </w:t>
        </w:r>
        <w:proofErr w:type="spellStart"/>
        <w:r w:rsidRPr="00274894">
          <w:rPr>
            <w:rFonts w:ascii="Arial" w:hAnsi="Arial" w:cs="Arial"/>
            <w:rPrChange w:id="1540" w:author="Benitez, Alejandro" w:date="2025-03-05T10:50:00Z">
              <w:rPr/>
            </w:rPrChange>
          </w:rPr>
          <w:t>their</w:t>
        </w:r>
        <w:proofErr w:type="spellEnd"/>
        <w:r w:rsidRPr="00274894">
          <w:rPr>
            <w:rFonts w:ascii="Arial" w:hAnsi="Arial" w:cs="Arial"/>
            <w:rPrChange w:id="1541" w:author="Benitez, Alejandro" w:date="2025-03-05T10:50:00Z">
              <w:rPr/>
            </w:rPrChange>
          </w:rPr>
          <w:t xml:space="preserve"> </w:t>
        </w:r>
        <w:proofErr w:type="spellStart"/>
        <w:r w:rsidRPr="00274894">
          <w:rPr>
            <w:rFonts w:ascii="Arial" w:hAnsi="Arial" w:cs="Arial"/>
            <w:rPrChange w:id="1542" w:author="Benitez, Alejandro" w:date="2025-03-05T10:50:00Z">
              <w:rPr/>
            </w:rPrChange>
          </w:rPr>
          <w:t>close</w:t>
        </w:r>
        <w:proofErr w:type="spellEnd"/>
        <w:r w:rsidRPr="00274894">
          <w:rPr>
            <w:rFonts w:ascii="Arial" w:hAnsi="Arial" w:cs="Arial"/>
            <w:rPrChange w:id="1543" w:author="Benitez, Alejandro" w:date="2025-03-05T10:50:00Z">
              <w:rPr/>
            </w:rPrChange>
          </w:rPr>
          <w:t xml:space="preserve"> </w:t>
        </w:r>
        <w:proofErr w:type="spellStart"/>
        <w:r w:rsidRPr="00274894">
          <w:rPr>
            <w:rFonts w:ascii="Arial" w:hAnsi="Arial" w:cs="Arial"/>
            <w:rPrChange w:id="1544" w:author="Benitez, Alejandro" w:date="2025-03-05T10:50:00Z">
              <w:rPr/>
            </w:rPrChange>
          </w:rPr>
          <w:t>cooperation</w:t>
        </w:r>
        <w:proofErr w:type="spellEnd"/>
        <w:r w:rsidRPr="00274894">
          <w:rPr>
            <w:rFonts w:ascii="Arial" w:hAnsi="Arial" w:cs="Arial"/>
            <w:rPrChange w:id="1545" w:author="Benitez, Alejandro" w:date="2025-03-05T10:50:00Z">
              <w:rPr/>
            </w:rPrChange>
          </w:rPr>
          <w:t xml:space="preserve">, all </w:t>
        </w:r>
        <w:proofErr w:type="spellStart"/>
        <w:r w:rsidRPr="00274894">
          <w:rPr>
            <w:rFonts w:ascii="Arial" w:hAnsi="Arial" w:cs="Arial"/>
            <w:rPrChange w:id="1546" w:author="Benitez, Alejandro" w:date="2025-03-05T10:50:00Z">
              <w:rPr/>
            </w:rPrChange>
          </w:rPr>
          <w:t>companies</w:t>
        </w:r>
        <w:proofErr w:type="spellEnd"/>
        <w:r w:rsidRPr="00274894">
          <w:rPr>
            <w:rFonts w:ascii="Arial" w:hAnsi="Arial" w:cs="Arial"/>
            <w:rPrChange w:id="1547" w:author="Benitez, Alejandro" w:date="2025-03-05T10:50:00Z">
              <w:rPr/>
            </w:rPrChange>
          </w:rPr>
          <w:t xml:space="preserve"> </w:t>
        </w:r>
        <w:proofErr w:type="spellStart"/>
        <w:r w:rsidRPr="00274894">
          <w:rPr>
            <w:rFonts w:ascii="Arial" w:hAnsi="Arial" w:cs="Arial"/>
            <w:rPrChange w:id="1548" w:author="Benitez, Alejandro" w:date="2025-03-05T10:50:00Z">
              <w:rPr/>
            </w:rPrChange>
          </w:rPr>
          <w:t>maintain</w:t>
        </w:r>
        <w:proofErr w:type="spellEnd"/>
        <w:r w:rsidRPr="00274894">
          <w:rPr>
            <w:rFonts w:ascii="Arial" w:hAnsi="Arial" w:cs="Arial"/>
            <w:rPrChange w:id="1549" w:author="Benitez, Alejandro" w:date="2025-03-05T10:50:00Z">
              <w:rPr/>
            </w:rPrChange>
          </w:rPr>
          <w:t xml:space="preserve"> </w:t>
        </w:r>
        <w:proofErr w:type="spellStart"/>
        <w:r w:rsidRPr="00274894">
          <w:rPr>
            <w:rFonts w:ascii="Arial" w:hAnsi="Arial" w:cs="Arial"/>
            <w:rPrChange w:id="1550" w:author="Benitez, Alejandro" w:date="2025-03-05T10:50:00Z">
              <w:rPr/>
            </w:rPrChange>
          </w:rPr>
          <w:t>their</w:t>
        </w:r>
        <w:proofErr w:type="spellEnd"/>
        <w:r w:rsidRPr="00274894">
          <w:rPr>
            <w:rFonts w:ascii="Arial" w:hAnsi="Arial" w:cs="Arial"/>
            <w:rPrChange w:id="1551" w:author="Benitez, Alejandro" w:date="2025-03-05T10:50:00Z">
              <w:rPr/>
            </w:rPrChange>
          </w:rPr>
          <w:t xml:space="preserve"> </w:t>
        </w:r>
        <w:proofErr w:type="spellStart"/>
        <w:r w:rsidRPr="00274894">
          <w:rPr>
            <w:rFonts w:ascii="Arial" w:hAnsi="Arial" w:cs="Arial"/>
            <w:rPrChange w:id="1552" w:author="Benitez, Alejandro" w:date="2025-03-05T10:50:00Z">
              <w:rPr/>
            </w:rPrChange>
          </w:rPr>
          <w:t>independent</w:t>
        </w:r>
        <w:proofErr w:type="spellEnd"/>
        <w:r w:rsidRPr="00274894">
          <w:rPr>
            <w:rFonts w:ascii="Arial" w:hAnsi="Arial" w:cs="Arial"/>
            <w:rPrChange w:id="1553" w:author="Benitez, Alejandro" w:date="2025-03-05T10:50:00Z">
              <w:rPr/>
            </w:rPrChange>
          </w:rPr>
          <w:t xml:space="preserve"> </w:t>
        </w:r>
        <w:proofErr w:type="spellStart"/>
        <w:r w:rsidRPr="00274894">
          <w:rPr>
            <w:rFonts w:ascii="Arial" w:hAnsi="Arial" w:cs="Arial"/>
            <w:rPrChange w:id="1554" w:author="Benitez, Alejandro" w:date="2025-03-05T10:50:00Z">
              <w:rPr/>
            </w:rPrChange>
          </w:rPr>
          <w:t>market</w:t>
        </w:r>
        <w:proofErr w:type="spellEnd"/>
        <w:r w:rsidRPr="00274894">
          <w:rPr>
            <w:rFonts w:ascii="Arial" w:hAnsi="Arial" w:cs="Arial"/>
            <w:rPrChange w:id="1555" w:author="Benitez, Alejandro" w:date="2025-03-05T10:50:00Z">
              <w:rPr/>
            </w:rPrChange>
          </w:rPr>
          <w:t xml:space="preserve"> </w:t>
        </w:r>
        <w:proofErr w:type="spellStart"/>
        <w:r w:rsidRPr="00274894">
          <w:rPr>
            <w:rFonts w:ascii="Arial" w:hAnsi="Arial" w:cs="Arial"/>
            <w:rPrChange w:id="1556" w:author="Benitez, Alejandro" w:date="2025-03-05T10:50:00Z">
              <w:rPr/>
            </w:rPrChange>
          </w:rPr>
          <w:t>presence</w:t>
        </w:r>
        <w:proofErr w:type="spellEnd"/>
        <w:r w:rsidRPr="00274894">
          <w:rPr>
            <w:rFonts w:ascii="Arial" w:hAnsi="Arial" w:cs="Arial"/>
            <w:rPrChange w:id="1557" w:author="Benitez, Alejandro" w:date="2025-03-05T10:50:00Z">
              <w:rPr/>
            </w:rPrChange>
          </w:rPr>
          <w:t xml:space="preserve"> and </w:t>
        </w:r>
        <w:proofErr w:type="spellStart"/>
        <w:r w:rsidRPr="00274894">
          <w:rPr>
            <w:rFonts w:ascii="Arial" w:hAnsi="Arial" w:cs="Arial"/>
            <w:rPrChange w:id="1558" w:author="Benitez, Alejandro" w:date="2025-03-05T10:50:00Z">
              <w:rPr/>
            </w:rPrChange>
          </w:rPr>
          <w:t>flexibility</w:t>
        </w:r>
        <w:proofErr w:type="spellEnd"/>
        <w:r w:rsidRPr="00274894">
          <w:rPr>
            <w:rFonts w:ascii="Arial" w:hAnsi="Arial" w:cs="Arial"/>
            <w:rPrChange w:id="1559" w:author="Benitez, Alejandro" w:date="2025-03-05T10:50:00Z">
              <w:rPr/>
            </w:rPrChange>
          </w:rPr>
          <w:t>.</w:t>
        </w:r>
      </w:ins>
    </w:p>
    <w:p w14:paraId="40B1C7E0" w14:textId="7B9D9AA4" w:rsidR="00E625F1" w:rsidRPr="001050D6" w:rsidDel="001050D6" w:rsidRDefault="005D68BC" w:rsidP="001050D6">
      <w:pPr>
        <w:pStyle w:val="berschrift2"/>
        <w:spacing w:line="360" w:lineRule="auto"/>
        <w:rPr>
          <w:del w:id="1560" w:author="Benitez, Alejandro" w:date="2025-03-05T10:42:00Z"/>
          <w:rFonts w:ascii="Arial" w:hAnsi="Arial" w:cs="Arial"/>
          <w:b/>
          <w:bCs/>
          <w:color w:val="auto"/>
          <w:sz w:val="28"/>
          <w:szCs w:val="28"/>
          <w:rPrChange w:id="1561" w:author="Benitez, Alejandro" w:date="2025-03-05T10:42:00Z">
            <w:rPr>
              <w:del w:id="1562" w:author="Benitez, Alejandro" w:date="2025-03-05T10:42:00Z"/>
              <w:rFonts w:ascii="Arial" w:hAnsi="Arial" w:cs="Arial"/>
              <w:b/>
              <w:bCs/>
              <w:sz w:val="24"/>
              <w:szCs w:val="24"/>
            </w:rPr>
          </w:rPrChange>
        </w:rPr>
      </w:pPr>
      <w:del w:id="1563" w:author="Benitez, Alejandro" w:date="2025-03-05T10:41:00Z">
        <w:r w:rsidRPr="005D68BC" w:rsidDel="001050D6">
          <w:rPr>
            <w:rFonts w:ascii="Arial" w:hAnsi="Arial" w:cs="Arial"/>
            <w:b/>
            <w:bCs/>
            <w:color w:val="auto"/>
            <w:sz w:val="28"/>
            <w:szCs w:val="28"/>
          </w:rPr>
          <w:delText>LogiMAT 2025: Logopak Systeme präsentier</w:delText>
        </w:r>
        <w:r w:rsidR="004F60E5" w:rsidDel="001050D6">
          <w:rPr>
            <w:rFonts w:ascii="Arial" w:hAnsi="Arial" w:cs="Arial"/>
            <w:b/>
            <w:bCs/>
            <w:color w:val="auto"/>
            <w:sz w:val="28"/>
            <w:szCs w:val="28"/>
          </w:rPr>
          <w:delText>t</w:delText>
        </w:r>
        <w:r w:rsidRPr="005D68BC" w:rsidDel="001050D6">
          <w:rPr>
            <w:rFonts w:ascii="Arial" w:hAnsi="Arial" w:cs="Arial"/>
            <w:b/>
            <w:bCs/>
            <w:color w:val="auto"/>
            <w:sz w:val="28"/>
            <w:szCs w:val="28"/>
          </w:rPr>
          <w:delText xml:space="preserve"> </w:delText>
        </w:r>
        <w:r w:rsidR="004F60E5" w:rsidRPr="004F60E5" w:rsidDel="001050D6">
          <w:rPr>
            <w:rFonts w:ascii="Arial" w:hAnsi="Arial" w:cs="Arial"/>
            <w:b/>
            <w:bCs/>
            <w:color w:val="auto"/>
            <w:sz w:val="28"/>
            <w:szCs w:val="28"/>
          </w:rPr>
          <w:delText>Kennzeichnungslösungen vom Produkt bis zu</w:delText>
        </w:r>
        <w:r w:rsidR="001A0D0A" w:rsidDel="001050D6">
          <w:rPr>
            <w:rFonts w:ascii="Arial" w:hAnsi="Arial" w:cs="Arial"/>
            <w:b/>
            <w:bCs/>
            <w:color w:val="auto"/>
            <w:sz w:val="28"/>
            <w:szCs w:val="28"/>
          </w:rPr>
          <w:delText>r</w:delText>
        </w:r>
        <w:r w:rsidR="004F60E5" w:rsidRPr="004F60E5" w:rsidDel="001050D6">
          <w:rPr>
            <w:rFonts w:ascii="Arial" w:hAnsi="Arial" w:cs="Arial"/>
            <w:b/>
            <w:bCs/>
            <w:color w:val="auto"/>
            <w:sz w:val="28"/>
            <w:szCs w:val="28"/>
          </w:rPr>
          <w:delText xml:space="preserve"> </w:delText>
        </w:r>
      </w:del>
      <w:del w:id="1564" w:author="Benitez, Alejandro" w:date="2025-03-05T10:42:00Z">
        <w:r w:rsidR="004F60E5" w:rsidRPr="004F60E5" w:rsidDel="001050D6">
          <w:rPr>
            <w:rFonts w:ascii="Arial" w:hAnsi="Arial" w:cs="Arial"/>
            <w:b/>
            <w:bCs/>
            <w:color w:val="auto"/>
            <w:sz w:val="28"/>
            <w:szCs w:val="28"/>
          </w:rPr>
          <w:delText>Palette</w:delText>
        </w:r>
      </w:del>
    </w:p>
    <w:p w14:paraId="4B514056" w14:textId="77FCA2A2" w:rsidR="004F60E5" w:rsidRPr="004F60E5" w:rsidDel="00274894" w:rsidRDefault="004F60E5" w:rsidP="004F60E5">
      <w:pPr>
        <w:rPr>
          <w:del w:id="1565" w:author="Benitez, Alejandro" w:date="2025-03-05T10:50:00Z"/>
          <w:lang w:eastAsia="en-US"/>
        </w:rPr>
      </w:pPr>
    </w:p>
    <w:p w14:paraId="500B23A6" w14:textId="15AB1AC7" w:rsidR="004F60E5" w:rsidDel="00274894" w:rsidRDefault="005D188D" w:rsidP="001050D6">
      <w:pPr>
        <w:spacing w:line="360" w:lineRule="auto"/>
        <w:rPr>
          <w:del w:id="1566" w:author="Benitez, Alejandro" w:date="2025-03-05T10:50:00Z"/>
          <w:rFonts w:ascii="Arial" w:hAnsi="Arial" w:cs="Arial"/>
          <w:b/>
          <w:bCs/>
          <w:sz w:val="24"/>
          <w:szCs w:val="24"/>
        </w:rPr>
      </w:pPr>
      <w:del w:id="1567" w:author="Benitez, Alejandro" w:date="2025-03-05T10:42:00Z">
        <w:r w:rsidRPr="001050D6" w:rsidDel="001050D6">
          <w:rPr>
            <w:rFonts w:ascii="Arial" w:hAnsi="Arial" w:cs="Arial"/>
            <w:b/>
            <w:bCs/>
            <w:sz w:val="24"/>
            <w:szCs w:val="24"/>
            <w:shd w:val="clear" w:color="auto" w:fill="FFFFFF"/>
            <w:rPrChange w:id="1568" w:author="Benitez, Alejandro" w:date="2025-03-05T10:42:00Z">
              <w:rPr>
                <w:rFonts w:ascii="Arial" w:hAnsi="Arial" w:cs="Arial"/>
                <w:b/>
                <w:bCs/>
                <w:sz w:val="24"/>
                <w:szCs w:val="24"/>
              </w:rPr>
            </w:rPrChange>
          </w:rPr>
          <w:delText xml:space="preserve">Hartenholm, im </w:delText>
        </w:r>
        <w:r w:rsidR="001A0D0A" w:rsidRPr="001050D6" w:rsidDel="001050D6">
          <w:rPr>
            <w:rFonts w:ascii="Arial" w:hAnsi="Arial" w:cs="Arial"/>
            <w:b/>
            <w:bCs/>
            <w:sz w:val="24"/>
            <w:szCs w:val="24"/>
            <w:shd w:val="clear" w:color="auto" w:fill="FFFFFF"/>
            <w:rPrChange w:id="1569" w:author="Benitez, Alejandro" w:date="2025-03-05T10:42:00Z">
              <w:rPr>
                <w:rFonts w:ascii="Arial" w:hAnsi="Arial" w:cs="Arial"/>
                <w:b/>
                <w:bCs/>
                <w:sz w:val="24"/>
                <w:szCs w:val="24"/>
              </w:rPr>
            </w:rPrChange>
          </w:rPr>
          <w:delText xml:space="preserve">März </w:delText>
        </w:r>
        <w:r w:rsidRPr="001050D6" w:rsidDel="001050D6">
          <w:rPr>
            <w:rFonts w:ascii="Arial" w:hAnsi="Arial" w:cs="Arial"/>
            <w:b/>
            <w:bCs/>
            <w:sz w:val="24"/>
            <w:szCs w:val="24"/>
            <w:shd w:val="clear" w:color="auto" w:fill="FFFFFF"/>
            <w:rPrChange w:id="1570" w:author="Benitez, Alejandro" w:date="2025-03-05T10:42:00Z">
              <w:rPr>
                <w:rFonts w:ascii="Arial" w:hAnsi="Arial" w:cs="Arial"/>
                <w:b/>
                <w:bCs/>
                <w:sz w:val="24"/>
                <w:szCs w:val="24"/>
              </w:rPr>
            </w:rPrChange>
          </w:rPr>
          <w:delText>202</w:delText>
        </w:r>
        <w:r w:rsidR="00AC1623" w:rsidRPr="001050D6" w:rsidDel="001050D6">
          <w:rPr>
            <w:rFonts w:ascii="Arial" w:hAnsi="Arial" w:cs="Arial"/>
            <w:b/>
            <w:bCs/>
            <w:sz w:val="24"/>
            <w:szCs w:val="24"/>
            <w:shd w:val="clear" w:color="auto" w:fill="FFFFFF"/>
            <w:rPrChange w:id="1571" w:author="Benitez, Alejandro" w:date="2025-03-05T10:42:00Z">
              <w:rPr>
                <w:rFonts w:ascii="Arial" w:hAnsi="Arial" w:cs="Arial"/>
                <w:b/>
                <w:bCs/>
                <w:sz w:val="24"/>
                <w:szCs w:val="24"/>
              </w:rPr>
            </w:rPrChange>
          </w:rPr>
          <w:delText>5</w:delText>
        </w:r>
        <w:r w:rsidRPr="001050D6" w:rsidDel="001050D6">
          <w:rPr>
            <w:rFonts w:ascii="Arial" w:hAnsi="Arial" w:cs="Arial"/>
            <w:b/>
            <w:bCs/>
            <w:sz w:val="24"/>
            <w:szCs w:val="24"/>
            <w:shd w:val="clear" w:color="auto" w:fill="FFFFFF"/>
            <w:rPrChange w:id="1572" w:author="Benitez, Alejandro" w:date="2025-03-05T10:42:00Z">
              <w:rPr>
                <w:rFonts w:ascii="Arial" w:hAnsi="Arial" w:cs="Arial"/>
                <w:b/>
                <w:bCs/>
                <w:sz w:val="24"/>
                <w:szCs w:val="24"/>
              </w:rPr>
            </w:rPrChange>
          </w:rPr>
          <w:delText xml:space="preserve"> --- </w:delText>
        </w:r>
        <w:r w:rsidR="00AC1623" w:rsidRPr="001050D6" w:rsidDel="001050D6">
          <w:rPr>
            <w:rFonts w:ascii="Arial" w:hAnsi="Arial" w:cs="Arial"/>
            <w:b/>
            <w:bCs/>
            <w:sz w:val="24"/>
            <w:szCs w:val="24"/>
            <w:shd w:val="clear" w:color="auto" w:fill="FFFFFF"/>
            <w:rPrChange w:id="1573" w:author="Benitez, Alejandro" w:date="2025-03-05T10:42:00Z">
              <w:rPr>
                <w:rFonts w:ascii="Arial" w:hAnsi="Arial" w:cs="Arial"/>
                <w:b/>
                <w:bCs/>
                <w:sz w:val="24"/>
                <w:szCs w:val="24"/>
              </w:rPr>
            </w:rPrChange>
          </w:rPr>
          <w:delText>Effiziente und nachhaltige Kennzeichnungslösungen vom Produkt über die Umverpackung bis zu Palette</w:delText>
        </w:r>
        <w:r w:rsidR="005D68BC" w:rsidRPr="001050D6" w:rsidDel="001050D6">
          <w:rPr>
            <w:rFonts w:ascii="Arial" w:hAnsi="Arial" w:cs="Arial"/>
            <w:b/>
            <w:bCs/>
            <w:sz w:val="24"/>
            <w:szCs w:val="24"/>
            <w:shd w:val="clear" w:color="auto" w:fill="FFFFFF"/>
            <w:rPrChange w:id="1574" w:author="Benitez, Alejandro" w:date="2025-03-05T10:42:00Z">
              <w:rPr>
                <w:rFonts w:ascii="Arial" w:hAnsi="Arial" w:cs="Arial"/>
                <w:b/>
                <w:bCs/>
                <w:sz w:val="24"/>
                <w:szCs w:val="24"/>
              </w:rPr>
            </w:rPrChange>
          </w:rPr>
          <w:delText xml:space="preserve"> </w:delText>
        </w:r>
        <w:r w:rsidR="003B03B1" w:rsidRPr="001050D6" w:rsidDel="001050D6">
          <w:rPr>
            <w:rFonts w:ascii="Arial" w:hAnsi="Arial" w:cs="Arial"/>
            <w:b/>
            <w:bCs/>
            <w:sz w:val="24"/>
            <w:szCs w:val="24"/>
            <w:shd w:val="clear" w:color="auto" w:fill="FFFFFF"/>
            <w:rPrChange w:id="1575" w:author="Benitez, Alejandro" w:date="2025-03-05T10:42:00Z">
              <w:rPr>
                <w:rFonts w:ascii="Arial" w:hAnsi="Arial" w:cs="Arial"/>
                <w:b/>
                <w:bCs/>
                <w:sz w:val="24"/>
                <w:szCs w:val="24"/>
              </w:rPr>
            </w:rPrChange>
          </w:rPr>
          <w:delText xml:space="preserve">sowie eine leistungsstarke Softwareplattform </w:delText>
        </w:r>
        <w:r w:rsidR="00AC1623" w:rsidRPr="001050D6" w:rsidDel="001050D6">
          <w:rPr>
            <w:rFonts w:ascii="Arial" w:hAnsi="Arial" w:cs="Arial"/>
            <w:b/>
            <w:bCs/>
            <w:sz w:val="24"/>
            <w:szCs w:val="24"/>
            <w:shd w:val="clear" w:color="auto" w:fill="FFFFFF"/>
            <w:rPrChange w:id="1576" w:author="Benitez, Alejandro" w:date="2025-03-05T10:42:00Z">
              <w:rPr>
                <w:rFonts w:ascii="Arial" w:hAnsi="Arial" w:cs="Arial"/>
                <w:b/>
                <w:bCs/>
                <w:sz w:val="24"/>
                <w:szCs w:val="24"/>
              </w:rPr>
            </w:rPrChange>
          </w:rPr>
          <w:delText xml:space="preserve">stehen im Mittelpunkt des Messeauftritts der Logopak Systeme GmbH &amp; Co. KG auf der LogiMAT vom 11. bis 13. März 2025 </w:delText>
        </w:r>
        <w:r w:rsidR="00AC1623" w:rsidDel="001050D6">
          <w:rPr>
            <w:rFonts w:ascii="Arial" w:hAnsi="Arial" w:cs="Arial"/>
            <w:b/>
            <w:bCs/>
            <w:sz w:val="24"/>
            <w:szCs w:val="24"/>
            <w:shd w:val="clear" w:color="auto" w:fill="FFFFFF"/>
          </w:rPr>
          <w:delText>(</w:delText>
        </w:r>
        <w:r w:rsidR="00AC1623" w:rsidRPr="001050D6" w:rsidDel="001050D6">
          <w:rPr>
            <w:rFonts w:ascii="Arial" w:hAnsi="Arial" w:cs="Arial"/>
            <w:b/>
            <w:bCs/>
            <w:sz w:val="24"/>
            <w:szCs w:val="24"/>
            <w:shd w:val="clear" w:color="auto" w:fill="FFFFFF"/>
            <w:rPrChange w:id="1577" w:author="Benitez, Alejandro" w:date="2025-03-05T10:42:00Z">
              <w:rPr>
                <w:rFonts w:ascii="Arial" w:hAnsi="Arial" w:cs="Arial"/>
                <w:b/>
                <w:bCs/>
                <w:sz w:val="24"/>
                <w:szCs w:val="24"/>
              </w:rPr>
            </w:rPrChange>
          </w:rPr>
          <w:delText xml:space="preserve">Halle 2, Stand C22). </w:delText>
        </w:r>
        <w:r w:rsidR="004F60E5" w:rsidRPr="001050D6" w:rsidDel="001050D6">
          <w:rPr>
            <w:rFonts w:ascii="Arial" w:hAnsi="Arial" w:cs="Arial"/>
            <w:b/>
            <w:bCs/>
            <w:sz w:val="24"/>
            <w:szCs w:val="24"/>
            <w:shd w:val="clear" w:color="auto" w:fill="FFFFFF"/>
            <w:rPrChange w:id="1578" w:author="Benitez, Alejandro" w:date="2025-03-05T10:42:00Z">
              <w:rPr>
                <w:rFonts w:ascii="Arial" w:hAnsi="Arial" w:cs="Arial"/>
                <w:b/>
                <w:bCs/>
                <w:sz w:val="24"/>
                <w:szCs w:val="24"/>
              </w:rPr>
            </w:rPrChange>
          </w:rPr>
          <w:delText xml:space="preserve">Ebenfalls zu sehen sein werden Labeling-Lösungen des PID-Schwesterunternehmens </w:delText>
        </w:r>
        <w:r w:rsidR="004F60E5" w:rsidDel="001050D6">
          <w:rPr>
            <w:rFonts w:ascii="Arial" w:hAnsi="Arial" w:cs="Arial"/>
            <w:b/>
            <w:bCs/>
            <w:sz w:val="24"/>
            <w:szCs w:val="24"/>
            <w:shd w:val="clear" w:color="auto" w:fill="FFFFFF"/>
          </w:rPr>
          <w:delText>Novexx</w:delText>
        </w:r>
        <w:r w:rsidR="004F60E5" w:rsidRPr="00E55B0C" w:rsidDel="001050D6">
          <w:rPr>
            <w:rFonts w:ascii="Arial" w:hAnsi="Arial" w:cs="Arial"/>
            <w:b/>
            <w:bCs/>
            <w:sz w:val="24"/>
            <w:szCs w:val="24"/>
            <w:shd w:val="clear" w:color="auto" w:fill="FFFFFF"/>
          </w:rPr>
          <w:delText xml:space="preserve"> Solutions</w:delText>
        </w:r>
        <w:r w:rsidR="004F60E5" w:rsidDel="001050D6">
          <w:rPr>
            <w:rFonts w:ascii="Arial" w:hAnsi="Arial" w:cs="Arial"/>
            <w:b/>
            <w:bCs/>
            <w:sz w:val="24"/>
            <w:szCs w:val="24"/>
            <w:shd w:val="clear" w:color="auto" w:fill="FFFFFF"/>
          </w:rPr>
          <w:delText xml:space="preserve"> GmbH.</w:delText>
        </w:r>
      </w:del>
    </w:p>
    <w:p w14:paraId="206C02DE" w14:textId="602EF85E" w:rsidR="004C4D89" w:rsidDel="00274894" w:rsidRDefault="004C4D89" w:rsidP="005D188D">
      <w:pPr>
        <w:spacing w:line="360" w:lineRule="auto"/>
        <w:rPr>
          <w:del w:id="1579" w:author="Benitez, Alejandro" w:date="2025-03-05T10:50:00Z"/>
          <w:rFonts w:ascii="Arial" w:hAnsi="Arial" w:cs="Arial"/>
          <w:b/>
          <w:bCs/>
          <w:sz w:val="24"/>
          <w:szCs w:val="24"/>
        </w:rPr>
      </w:pPr>
    </w:p>
    <w:p w14:paraId="7348BCB0" w14:textId="08DF2541" w:rsidR="00FA5421" w:rsidDel="00274894" w:rsidRDefault="00E0196A" w:rsidP="005D188D">
      <w:pPr>
        <w:spacing w:line="360" w:lineRule="auto"/>
        <w:rPr>
          <w:del w:id="1580" w:author="Benitez, Alejandro" w:date="2025-03-05T10:50:00Z"/>
          <w:rFonts w:ascii="Arial" w:eastAsia="Arial" w:hAnsi="Arial" w:cs="Arial"/>
          <w:sz w:val="24"/>
          <w:szCs w:val="24"/>
        </w:rPr>
      </w:pPr>
      <w:del w:id="1581" w:author="Benitez, Alejandro" w:date="2025-03-05T10:50:00Z">
        <w:r w:rsidRPr="004C4D89" w:rsidDel="00274894">
          <w:rPr>
            <w:rFonts w:ascii="Arial" w:hAnsi="Arial" w:cs="Arial"/>
            <w:sz w:val="24"/>
            <w:szCs w:val="24"/>
          </w:rPr>
          <w:delText>Die Exponate decken vier Themengebiete ab:</w:delText>
        </w:r>
        <w:r w:rsidR="004C4D89" w:rsidRPr="004C4D89" w:rsidDel="00274894">
          <w:rPr>
            <w:rFonts w:ascii="Arial" w:eastAsia="Arial" w:hAnsi="Arial" w:cs="Arial"/>
            <w:sz w:val="24"/>
            <w:szCs w:val="24"/>
          </w:rPr>
          <w:delText xml:space="preserve"> die Palettenkennzeichnung mit </w:delText>
        </w:r>
        <w:r w:rsidR="00FA5421" w:rsidDel="00274894">
          <w:rPr>
            <w:rFonts w:ascii="Arial" w:eastAsia="Arial" w:hAnsi="Arial" w:cs="Arial"/>
            <w:sz w:val="24"/>
            <w:szCs w:val="24"/>
          </w:rPr>
          <w:delText>ein</w:delText>
        </w:r>
        <w:r w:rsidR="004C4D89" w:rsidRPr="004C4D89" w:rsidDel="00274894">
          <w:rPr>
            <w:rFonts w:ascii="Arial" w:eastAsia="Arial" w:hAnsi="Arial" w:cs="Arial"/>
            <w:sz w:val="24"/>
            <w:szCs w:val="24"/>
          </w:rPr>
          <w:delText xml:space="preserve">em vielseitigen und umweltschonenden 3-Seiten-Etikettiersystem </w:delText>
        </w:r>
        <w:r w:rsidR="004C4D89" w:rsidRPr="004C4D89" w:rsidDel="00274894">
          <w:rPr>
            <w:rFonts w:ascii="Arial" w:hAnsi="Arial" w:cs="Arial"/>
            <w:sz w:val="24"/>
            <w:szCs w:val="24"/>
          </w:rPr>
          <w:delText>von Logopak,</w:delText>
        </w:r>
        <w:r w:rsidR="004C4D89" w:rsidRPr="004C4D89" w:rsidDel="00274894">
          <w:rPr>
            <w:rFonts w:ascii="Arial" w:eastAsia="Arial" w:hAnsi="Arial" w:cs="Arial"/>
            <w:sz w:val="24"/>
            <w:szCs w:val="24"/>
          </w:rPr>
          <w:delText xml:space="preserve"> als Gemeinschaftslösung die Kennzeichnung von Umverpackungen mit besonderen Versandetikettierern für den Bereich E-Commerce und Versandhandel</w:delText>
        </w:r>
        <w:r w:rsidR="00FA5421" w:rsidDel="00274894">
          <w:rPr>
            <w:rFonts w:ascii="Arial" w:eastAsia="Arial" w:hAnsi="Arial" w:cs="Arial"/>
            <w:sz w:val="24"/>
            <w:szCs w:val="24"/>
          </w:rPr>
          <w:delText xml:space="preserve"> bzw. </w:delText>
        </w:r>
        <w:r w:rsidR="004C4D89" w:rsidRPr="004C4D89" w:rsidDel="00274894">
          <w:rPr>
            <w:rFonts w:ascii="Arial" w:eastAsia="Arial" w:hAnsi="Arial" w:cs="Arial"/>
            <w:sz w:val="24"/>
            <w:szCs w:val="24"/>
          </w:rPr>
          <w:delText>für die Linerless-Etikettierung sowie die Produktkennzeichnung mit Novexx-Geräten. Gesteue</w:delText>
        </w:r>
        <w:r w:rsidR="004C4D89" w:rsidDel="00274894">
          <w:rPr>
            <w:rFonts w:ascii="Arial" w:eastAsia="Arial" w:hAnsi="Arial" w:cs="Arial"/>
            <w:sz w:val="24"/>
            <w:szCs w:val="24"/>
          </w:rPr>
          <w:delText>r</w:delText>
        </w:r>
        <w:r w:rsidR="004C4D89" w:rsidRPr="004C4D89" w:rsidDel="00274894">
          <w:rPr>
            <w:rFonts w:ascii="Arial" w:eastAsia="Arial" w:hAnsi="Arial" w:cs="Arial"/>
            <w:sz w:val="24"/>
            <w:szCs w:val="24"/>
          </w:rPr>
          <w:delText>t werden alle Exponate m</w:delText>
        </w:r>
        <w:r w:rsidR="005D68BC" w:rsidDel="00274894">
          <w:rPr>
            <w:rFonts w:ascii="Arial" w:eastAsia="Arial" w:hAnsi="Arial" w:cs="Arial"/>
            <w:sz w:val="24"/>
            <w:szCs w:val="24"/>
          </w:rPr>
          <w:delText>i</w:delText>
        </w:r>
        <w:r w:rsidR="004C4D89" w:rsidRPr="004C4D89" w:rsidDel="00274894">
          <w:rPr>
            <w:rFonts w:ascii="Arial" w:eastAsia="Arial" w:hAnsi="Arial" w:cs="Arial"/>
            <w:sz w:val="24"/>
            <w:szCs w:val="24"/>
          </w:rPr>
          <w:delText xml:space="preserve">t Hilfe </w:delText>
        </w:r>
        <w:r w:rsidR="00FA5421" w:rsidDel="00274894">
          <w:rPr>
            <w:rFonts w:ascii="Arial" w:eastAsia="Arial" w:hAnsi="Arial" w:cs="Arial"/>
            <w:sz w:val="24"/>
            <w:szCs w:val="24"/>
          </w:rPr>
          <w:delText xml:space="preserve">der </w:delText>
        </w:r>
        <w:r w:rsidR="00FA5421" w:rsidRPr="00FA5421" w:rsidDel="00274894">
          <w:rPr>
            <w:rFonts w:ascii="Arial" w:eastAsia="Arial" w:hAnsi="Arial" w:cs="Arial"/>
            <w:sz w:val="24"/>
            <w:szCs w:val="24"/>
          </w:rPr>
          <w:delText>Software-Plattform PID 3SIXTY, eine</w:delText>
        </w:r>
        <w:r w:rsidR="00FA5421" w:rsidDel="00274894">
          <w:rPr>
            <w:rFonts w:ascii="Arial" w:eastAsia="Arial" w:hAnsi="Arial" w:cs="Arial"/>
            <w:sz w:val="24"/>
            <w:szCs w:val="24"/>
          </w:rPr>
          <w:delText>r</w:delText>
        </w:r>
        <w:r w:rsidR="00FA5421" w:rsidRPr="00FA5421" w:rsidDel="00274894">
          <w:rPr>
            <w:rFonts w:ascii="Arial" w:eastAsia="Arial" w:hAnsi="Arial" w:cs="Arial"/>
            <w:sz w:val="24"/>
            <w:szCs w:val="24"/>
          </w:rPr>
          <w:delText xml:space="preserve"> hochmoderne</w:delText>
        </w:r>
        <w:r w:rsidR="00FA5421" w:rsidDel="00274894">
          <w:rPr>
            <w:rFonts w:ascii="Arial" w:eastAsia="Arial" w:hAnsi="Arial" w:cs="Arial"/>
            <w:sz w:val="24"/>
            <w:szCs w:val="24"/>
          </w:rPr>
          <w:delText>n</w:delText>
        </w:r>
        <w:r w:rsidR="00FA5421" w:rsidRPr="00FA5421" w:rsidDel="00274894">
          <w:rPr>
            <w:rFonts w:ascii="Arial" w:eastAsia="Arial" w:hAnsi="Arial" w:cs="Arial"/>
            <w:sz w:val="24"/>
            <w:szCs w:val="24"/>
          </w:rPr>
          <w:delText xml:space="preserve"> Druck-</w:delText>
        </w:r>
        <w:r w:rsidR="00FA5421" w:rsidDel="00274894">
          <w:rPr>
            <w:rFonts w:ascii="Arial" w:eastAsia="Arial" w:hAnsi="Arial" w:cs="Arial"/>
            <w:sz w:val="24"/>
            <w:szCs w:val="24"/>
          </w:rPr>
          <w:delText xml:space="preserve">, </w:delText>
        </w:r>
        <w:r w:rsidR="00FA5421" w:rsidRPr="00FA5421" w:rsidDel="00274894">
          <w:rPr>
            <w:rFonts w:ascii="Arial" w:eastAsia="Arial" w:hAnsi="Arial" w:cs="Arial"/>
            <w:sz w:val="24"/>
            <w:szCs w:val="24"/>
          </w:rPr>
          <w:delText>Datenmanagement- und Maschinenüberwachungssoftware für Identifikationsprozesse</w:delText>
        </w:r>
        <w:r w:rsidR="00FA5421" w:rsidDel="00274894">
          <w:rPr>
            <w:rFonts w:ascii="Arial" w:eastAsia="Arial" w:hAnsi="Arial" w:cs="Arial"/>
            <w:sz w:val="24"/>
            <w:szCs w:val="24"/>
          </w:rPr>
          <w:delText xml:space="preserve">. </w:delText>
        </w:r>
      </w:del>
    </w:p>
    <w:p w14:paraId="4A8ABE35" w14:textId="73A4D6FF" w:rsidR="00FA5421" w:rsidDel="00274894" w:rsidRDefault="00FA5421" w:rsidP="005D188D">
      <w:pPr>
        <w:spacing w:line="360" w:lineRule="auto"/>
        <w:rPr>
          <w:del w:id="1582" w:author="Benitez, Alejandro" w:date="2025-03-05T10:50:00Z"/>
          <w:rFonts w:ascii="Arial" w:eastAsia="Arial" w:hAnsi="Arial" w:cs="Arial"/>
          <w:sz w:val="24"/>
          <w:szCs w:val="24"/>
        </w:rPr>
      </w:pPr>
    </w:p>
    <w:p w14:paraId="48EB3BB7" w14:textId="728B1CC3" w:rsidR="005D188D" w:rsidDel="00274894" w:rsidRDefault="003B03B1" w:rsidP="005D188D">
      <w:pPr>
        <w:spacing w:line="360" w:lineRule="auto"/>
        <w:rPr>
          <w:del w:id="1583" w:author="Benitez, Alejandro" w:date="2025-03-05T10:50:00Z"/>
          <w:rFonts w:ascii="Arial" w:eastAsia="Arial" w:hAnsi="Arial" w:cs="Arial"/>
          <w:sz w:val="24"/>
          <w:szCs w:val="24"/>
        </w:rPr>
      </w:pPr>
      <w:del w:id="1584" w:author="Benitez, Alejandro" w:date="2025-03-05T10:50:00Z">
        <w:r w:rsidDel="00274894">
          <w:rPr>
            <w:rFonts w:ascii="Arial" w:hAnsi="Arial" w:cs="Arial"/>
            <w:sz w:val="24"/>
            <w:szCs w:val="24"/>
          </w:rPr>
          <w:delText xml:space="preserve">Quality made in Germany: </w:delText>
        </w:r>
        <w:r w:rsidR="00FA5421" w:rsidRPr="00FA5421" w:rsidDel="00274894">
          <w:rPr>
            <w:rFonts w:ascii="Arial" w:hAnsi="Arial" w:cs="Arial"/>
            <w:sz w:val="24"/>
            <w:szCs w:val="24"/>
          </w:rPr>
          <w:delText>Logopak Systeme und NOVEXX Solutions</w:delText>
        </w:r>
        <w:r w:rsidR="005D188D" w:rsidRPr="00FA5421" w:rsidDel="00274894">
          <w:rPr>
            <w:rFonts w:ascii="Arial" w:hAnsi="Arial" w:cs="Arial"/>
            <w:sz w:val="24"/>
            <w:szCs w:val="24"/>
          </w:rPr>
          <w:delText>,</w:delText>
        </w:r>
        <w:r w:rsidR="005D188D" w:rsidRPr="006F13D1" w:rsidDel="00274894">
          <w:rPr>
            <w:rFonts w:ascii="Arial" w:hAnsi="Arial" w:cs="Arial"/>
            <w:sz w:val="24"/>
            <w:szCs w:val="24"/>
          </w:rPr>
          <w:delText xml:space="preserve"> die beide zu</w:delText>
        </w:r>
        <w:r w:rsidR="00EF3314" w:rsidDel="00274894">
          <w:rPr>
            <w:rFonts w:ascii="Arial" w:hAnsi="Arial" w:cs="Arial"/>
            <w:sz w:val="24"/>
            <w:szCs w:val="24"/>
          </w:rPr>
          <w:delText>m Geschäftsbereich</w:delText>
        </w:r>
        <w:r w:rsidR="005D188D" w:rsidRPr="006F13D1" w:rsidDel="00274894">
          <w:rPr>
            <w:rFonts w:ascii="Arial" w:hAnsi="Arial" w:cs="Arial"/>
            <w:sz w:val="24"/>
            <w:szCs w:val="24"/>
          </w:rPr>
          <w:delText xml:space="preserve"> Possehl Identification Solutions (PID) der Lübecker Possehl-Gruppe gehören,</w:delText>
        </w:r>
        <w:r w:rsidR="005D188D" w:rsidDel="00274894">
          <w:rPr>
            <w:rFonts w:ascii="Arial" w:hAnsi="Arial" w:cs="Arial"/>
            <w:sz w:val="24"/>
            <w:szCs w:val="24"/>
          </w:rPr>
          <w:delText xml:space="preserve"> zeigen</w:delText>
        </w:r>
        <w:r w:rsidR="00E0196A" w:rsidDel="00274894">
          <w:rPr>
            <w:rFonts w:ascii="Arial" w:hAnsi="Arial" w:cs="Arial"/>
            <w:sz w:val="24"/>
            <w:szCs w:val="24"/>
          </w:rPr>
          <w:delText xml:space="preserve"> damit</w:delText>
        </w:r>
        <w:r w:rsidR="005D188D" w:rsidDel="00274894">
          <w:rPr>
            <w:rFonts w:ascii="Arial" w:hAnsi="Arial" w:cs="Arial"/>
            <w:sz w:val="24"/>
            <w:szCs w:val="24"/>
          </w:rPr>
          <w:delText xml:space="preserve">, dass den Anwendern sowohl </w:delText>
        </w:r>
        <w:r w:rsidR="0094665E" w:rsidDel="00274894">
          <w:rPr>
            <w:rFonts w:ascii="Arial" w:eastAsia="Arial" w:hAnsi="Arial" w:cs="Arial"/>
            <w:sz w:val="24"/>
            <w:szCs w:val="24"/>
          </w:rPr>
          <w:delText>h</w:delText>
        </w:r>
        <w:r w:rsidR="005D188D" w:rsidRPr="746CDC43" w:rsidDel="00274894">
          <w:rPr>
            <w:rFonts w:ascii="Arial" w:eastAsia="Arial" w:hAnsi="Arial" w:cs="Arial"/>
            <w:sz w:val="24"/>
            <w:szCs w:val="24"/>
          </w:rPr>
          <w:delText>ard</w:delText>
        </w:r>
        <w:r w:rsidR="005D188D" w:rsidDel="00274894">
          <w:rPr>
            <w:rFonts w:ascii="Arial" w:eastAsia="Arial" w:hAnsi="Arial" w:cs="Arial"/>
            <w:sz w:val="24"/>
            <w:szCs w:val="24"/>
          </w:rPr>
          <w:delText>ware</w:delText>
        </w:r>
        <w:r w:rsidR="005D188D" w:rsidRPr="746CDC43" w:rsidDel="00274894">
          <w:rPr>
            <w:rFonts w:ascii="Arial" w:eastAsia="Arial" w:hAnsi="Arial" w:cs="Arial"/>
            <w:sz w:val="24"/>
            <w:szCs w:val="24"/>
          </w:rPr>
          <w:delText xml:space="preserve">- </w:delText>
        </w:r>
        <w:r w:rsidR="0094665E" w:rsidDel="00274894">
          <w:rPr>
            <w:rFonts w:ascii="Arial" w:eastAsia="Arial" w:hAnsi="Arial" w:cs="Arial"/>
            <w:sz w:val="24"/>
            <w:szCs w:val="24"/>
          </w:rPr>
          <w:delText>als auch s</w:delText>
        </w:r>
        <w:r w:rsidR="005D188D" w:rsidRPr="746CDC43" w:rsidDel="00274894">
          <w:rPr>
            <w:rFonts w:ascii="Arial" w:eastAsia="Arial" w:hAnsi="Arial" w:cs="Arial"/>
            <w:sz w:val="24"/>
            <w:szCs w:val="24"/>
          </w:rPr>
          <w:delText>oftwaretechnisch</w:delText>
        </w:r>
        <w:r w:rsidR="00FA5421" w:rsidDel="00274894">
          <w:rPr>
            <w:rFonts w:ascii="Arial" w:eastAsia="Arial" w:hAnsi="Arial" w:cs="Arial"/>
            <w:sz w:val="24"/>
            <w:szCs w:val="24"/>
          </w:rPr>
          <w:delText xml:space="preserve"> </w:delText>
        </w:r>
        <w:r w:rsidR="005D188D" w:rsidRPr="746CDC43" w:rsidDel="00274894">
          <w:rPr>
            <w:rFonts w:ascii="Arial" w:eastAsia="Arial" w:hAnsi="Arial" w:cs="Arial"/>
            <w:sz w:val="24"/>
            <w:szCs w:val="24"/>
          </w:rPr>
          <w:delText xml:space="preserve">das Beste aus PID zur Verfügung </w:delText>
        </w:r>
        <w:r w:rsidR="005D188D" w:rsidDel="00274894">
          <w:rPr>
            <w:rFonts w:ascii="Arial" w:eastAsia="Arial" w:hAnsi="Arial" w:cs="Arial"/>
            <w:sz w:val="24"/>
            <w:szCs w:val="24"/>
          </w:rPr>
          <w:delText xml:space="preserve">steht. </w:delText>
        </w:r>
        <w:r w:rsidR="00EF3314" w:rsidDel="00274894">
          <w:rPr>
            <w:rFonts w:ascii="Arial" w:eastAsia="Arial" w:hAnsi="Arial" w:cs="Arial"/>
            <w:sz w:val="24"/>
            <w:szCs w:val="24"/>
          </w:rPr>
          <w:delText>Kunden</w:delText>
        </w:r>
        <w:r w:rsidR="005D188D" w:rsidRPr="746CDC43" w:rsidDel="00274894">
          <w:rPr>
            <w:rFonts w:ascii="Arial" w:eastAsia="Arial" w:hAnsi="Arial" w:cs="Arial"/>
            <w:sz w:val="24"/>
            <w:szCs w:val="24"/>
          </w:rPr>
          <w:delText xml:space="preserve"> profitieren von einem</w:delText>
        </w:r>
        <w:r w:rsidR="005D188D" w:rsidDel="00274894">
          <w:rPr>
            <w:rFonts w:ascii="Arial" w:eastAsia="Arial" w:hAnsi="Arial" w:cs="Arial"/>
            <w:sz w:val="24"/>
            <w:szCs w:val="24"/>
          </w:rPr>
          <w:delText xml:space="preserve"> großen Produktportfolio</w:delText>
        </w:r>
        <w:r w:rsidR="0094665E" w:rsidDel="00274894">
          <w:rPr>
            <w:rFonts w:ascii="Arial" w:eastAsia="Arial" w:hAnsi="Arial" w:cs="Arial"/>
            <w:sz w:val="24"/>
            <w:szCs w:val="24"/>
          </w:rPr>
          <w:delText>,</w:delText>
        </w:r>
        <w:r w:rsidR="005D188D" w:rsidDel="00274894">
          <w:rPr>
            <w:rFonts w:ascii="Arial" w:eastAsia="Arial" w:hAnsi="Arial" w:cs="Arial"/>
            <w:sz w:val="24"/>
            <w:szCs w:val="24"/>
          </w:rPr>
          <w:delText xml:space="preserve"> </w:delText>
        </w:r>
        <w:r w:rsidR="00EF3314" w:rsidDel="00274894">
          <w:rPr>
            <w:rFonts w:ascii="Arial" w:eastAsia="Arial" w:hAnsi="Arial" w:cs="Arial"/>
            <w:sz w:val="24"/>
            <w:szCs w:val="24"/>
          </w:rPr>
          <w:delText xml:space="preserve">aus </w:delText>
        </w:r>
        <w:r w:rsidR="005D188D" w:rsidDel="00274894">
          <w:rPr>
            <w:rFonts w:ascii="Arial" w:eastAsia="Arial" w:hAnsi="Arial" w:cs="Arial"/>
            <w:sz w:val="24"/>
            <w:szCs w:val="24"/>
          </w:rPr>
          <w:delText>dem</w:delText>
        </w:r>
        <w:r w:rsidR="00EF3314" w:rsidDel="00274894">
          <w:rPr>
            <w:rFonts w:ascii="Arial" w:eastAsia="Arial" w:hAnsi="Arial" w:cs="Arial"/>
            <w:sz w:val="24"/>
            <w:szCs w:val="24"/>
          </w:rPr>
          <w:delText xml:space="preserve"> </w:delText>
        </w:r>
        <w:r w:rsidR="005D188D" w:rsidRPr="746CDC43" w:rsidDel="00274894">
          <w:rPr>
            <w:rFonts w:ascii="Arial" w:eastAsia="Arial" w:hAnsi="Arial" w:cs="Arial"/>
            <w:sz w:val="24"/>
            <w:szCs w:val="24"/>
          </w:rPr>
          <w:delText xml:space="preserve">optimale </w:delText>
        </w:r>
        <w:r w:rsidR="00EF3314" w:rsidDel="00274894">
          <w:rPr>
            <w:rFonts w:ascii="Arial" w:eastAsia="Arial" w:hAnsi="Arial" w:cs="Arial"/>
            <w:sz w:val="24"/>
            <w:szCs w:val="24"/>
          </w:rPr>
          <w:delText>Lösungen für</w:delText>
        </w:r>
        <w:r w:rsidR="005D188D" w:rsidRPr="746CDC43" w:rsidDel="00274894">
          <w:rPr>
            <w:rFonts w:ascii="Arial" w:eastAsia="Arial" w:hAnsi="Arial" w:cs="Arial"/>
            <w:sz w:val="24"/>
            <w:szCs w:val="24"/>
          </w:rPr>
          <w:delText xml:space="preserve"> ihre spezifischen Kennzeichnungsaufgaben</w:delText>
        </w:r>
        <w:r w:rsidR="00EF3314" w:rsidDel="00274894">
          <w:rPr>
            <w:rFonts w:ascii="Arial" w:eastAsia="Arial" w:hAnsi="Arial" w:cs="Arial"/>
            <w:sz w:val="24"/>
            <w:szCs w:val="24"/>
          </w:rPr>
          <w:delText xml:space="preserve"> zusammengestellt</w:delText>
        </w:r>
        <w:r w:rsidR="0094665E" w:rsidDel="00274894">
          <w:rPr>
            <w:rFonts w:ascii="Arial" w:eastAsia="Arial" w:hAnsi="Arial" w:cs="Arial"/>
            <w:sz w:val="24"/>
            <w:szCs w:val="24"/>
          </w:rPr>
          <w:delText xml:space="preserve"> </w:delText>
        </w:r>
        <w:r w:rsidR="00EF3314" w:rsidDel="00274894">
          <w:rPr>
            <w:rFonts w:ascii="Arial" w:eastAsia="Arial" w:hAnsi="Arial" w:cs="Arial"/>
            <w:sz w:val="24"/>
            <w:szCs w:val="24"/>
          </w:rPr>
          <w:delText>oder entwickelt werden können.</w:delText>
        </w:r>
        <w:r w:rsidR="0094665E" w:rsidDel="00274894">
          <w:rPr>
            <w:rFonts w:ascii="Arial" w:eastAsia="Arial" w:hAnsi="Arial" w:cs="Arial"/>
            <w:sz w:val="24"/>
            <w:szCs w:val="24"/>
          </w:rPr>
          <w:delText xml:space="preserve"> </w:delText>
        </w:r>
      </w:del>
    </w:p>
    <w:p w14:paraId="7D58760E" w14:textId="5DDB6664" w:rsidR="003B03B1" w:rsidDel="00274894" w:rsidRDefault="003B03B1" w:rsidP="005D188D">
      <w:pPr>
        <w:spacing w:line="360" w:lineRule="auto"/>
        <w:rPr>
          <w:del w:id="1585" w:author="Benitez, Alejandro" w:date="2025-03-05T10:50:00Z"/>
          <w:rFonts w:ascii="Arial" w:eastAsia="Arial" w:hAnsi="Arial" w:cs="Arial"/>
          <w:sz w:val="24"/>
          <w:szCs w:val="24"/>
        </w:rPr>
      </w:pPr>
    </w:p>
    <w:p w14:paraId="1A97F39C" w14:textId="5BDB5369" w:rsidR="003B03B1" w:rsidRPr="003B03B1" w:rsidDel="00274894" w:rsidRDefault="003B03B1" w:rsidP="003B03B1">
      <w:pPr>
        <w:spacing w:line="360" w:lineRule="auto"/>
        <w:rPr>
          <w:del w:id="1586" w:author="Benitez, Alejandro" w:date="2025-03-05T10:50:00Z"/>
          <w:rFonts w:ascii="Arial" w:hAnsi="Arial" w:cs="Arial"/>
          <w:b/>
          <w:bCs/>
          <w:sz w:val="24"/>
          <w:szCs w:val="24"/>
        </w:rPr>
      </w:pPr>
      <w:del w:id="1587" w:author="Benitez, Alejandro" w:date="2025-03-05T10:50:00Z">
        <w:r w:rsidRPr="003B03B1" w:rsidDel="00274894">
          <w:rPr>
            <w:rFonts w:ascii="Arial" w:hAnsi="Arial" w:cs="Arial"/>
            <w:b/>
            <w:bCs/>
            <w:sz w:val="24"/>
            <w:szCs w:val="24"/>
          </w:rPr>
          <w:delText>Palettenetikettierung ohne Druckluft und Abfall</w:delText>
        </w:r>
      </w:del>
    </w:p>
    <w:p w14:paraId="52697586" w14:textId="081BDA5C" w:rsidR="003B03B1" w:rsidRPr="00AC1623" w:rsidDel="00274894" w:rsidRDefault="003B03B1" w:rsidP="003B03B1">
      <w:pPr>
        <w:spacing w:line="360" w:lineRule="auto"/>
        <w:rPr>
          <w:del w:id="1588" w:author="Benitez, Alejandro" w:date="2025-03-05T10:50:00Z"/>
          <w:rFonts w:ascii="Arial" w:hAnsi="Arial" w:cs="Arial"/>
          <w:strike/>
          <w:sz w:val="24"/>
          <w:szCs w:val="24"/>
        </w:rPr>
      </w:pPr>
    </w:p>
    <w:p w14:paraId="62251CA5" w14:textId="5694EADD" w:rsidR="003B03B1" w:rsidRPr="00FA22EF" w:rsidDel="00274894" w:rsidRDefault="003B03B1" w:rsidP="003B03B1">
      <w:pPr>
        <w:spacing w:line="360" w:lineRule="auto"/>
        <w:rPr>
          <w:del w:id="1589" w:author="Benitez, Alejandro" w:date="2025-03-05T10:50:00Z"/>
          <w:rFonts w:ascii="Arial" w:hAnsi="Arial" w:cs="Arial"/>
          <w:bCs/>
          <w:sz w:val="24"/>
          <w:szCs w:val="22"/>
        </w:rPr>
      </w:pPr>
      <w:del w:id="1590" w:author="Benitez, Alejandro" w:date="2025-03-05T10:50:00Z">
        <w:r w:rsidRPr="003B03B1" w:rsidDel="00274894">
          <w:rPr>
            <w:rFonts w:ascii="Arial" w:hAnsi="Arial" w:cs="Arial"/>
            <w:bCs/>
            <w:sz w:val="24"/>
            <w:szCs w:val="22"/>
          </w:rPr>
          <w:delText xml:space="preserve">„Druckluft – nein danke“ heißt es bei der Palettenkennzeichnung mit den Etikettiersystemen der Serie </w:delText>
        </w:r>
        <w:r w:rsidRPr="00714F4B" w:rsidDel="00274894">
          <w:rPr>
            <w:rFonts w:ascii="Arial" w:hAnsi="Arial" w:cs="Arial"/>
            <w:b/>
            <w:sz w:val="24"/>
            <w:szCs w:val="22"/>
          </w:rPr>
          <w:delText>Logomatic 850 </w:delText>
        </w:r>
        <w:r w:rsidR="00941A30" w:rsidDel="00274894">
          <w:rPr>
            <w:rFonts w:ascii="Arial" w:hAnsi="Arial" w:cs="Arial"/>
            <w:b/>
            <w:sz w:val="24"/>
            <w:szCs w:val="22"/>
          </w:rPr>
          <w:delText>e</w:delText>
        </w:r>
        <w:r w:rsidRPr="00714F4B" w:rsidDel="00274894">
          <w:rPr>
            <w:rFonts w:ascii="Arial" w:hAnsi="Arial" w:cs="Arial"/>
            <w:b/>
            <w:sz w:val="24"/>
            <w:szCs w:val="22"/>
          </w:rPr>
          <w:delText>P3 Hybrid</w:delText>
        </w:r>
        <w:r w:rsidRPr="003B03B1" w:rsidDel="00274894">
          <w:rPr>
            <w:rFonts w:ascii="Arial" w:hAnsi="Arial" w:cs="Arial"/>
            <w:bCs/>
            <w:sz w:val="24"/>
            <w:szCs w:val="22"/>
          </w:rPr>
          <w:delText xml:space="preserve"> von Logopak. </w:delText>
        </w:r>
        <w:r w:rsidDel="00274894">
          <w:rPr>
            <w:rFonts w:ascii="Arial" w:hAnsi="Arial" w:cs="Arial"/>
            <w:bCs/>
            <w:sz w:val="24"/>
            <w:szCs w:val="22"/>
          </w:rPr>
          <w:delText>Der</w:delText>
        </w:r>
        <w:r w:rsidRPr="003B03B1" w:rsidDel="00274894">
          <w:rPr>
            <w:rFonts w:ascii="Arial" w:hAnsi="Arial" w:cs="Arial"/>
            <w:bCs/>
            <w:sz w:val="24"/>
            <w:szCs w:val="22"/>
          </w:rPr>
          <w:delText xml:space="preserve"> Verzicht auf jegliche Pneumatik beim Applizieren von Etiketten spar</w:delText>
        </w:r>
        <w:r w:rsidDel="00274894">
          <w:rPr>
            <w:rFonts w:ascii="Arial" w:hAnsi="Arial" w:cs="Arial"/>
            <w:bCs/>
            <w:sz w:val="24"/>
            <w:szCs w:val="22"/>
          </w:rPr>
          <w:delText>t</w:delText>
        </w:r>
        <w:r w:rsidRPr="003B03B1" w:rsidDel="00274894">
          <w:rPr>
            <w:rFonts w:ascii="Arial" w:hAnsi="Arial" w:cs="Arial"/>
            <w:bCs/>
            <w:sz w:val="24"/>
            <w:szCs w:val="22"/>
          </w:rPr>
          <w:delText xml:space="preserve"> nicht nur eine der teuersten industriellen </w:delText>
        </w:r>
        <w:r w:rsidRPr="003B03B1" w:rsidDel="00274894">
          <w:rPr>
            <w:rFonts w:ascii="Arial" w:hAnsi="Arial" w:cs="Arial"/>
            <w:bCs/>
            <w:sz w:val="24"/>
            <w:szCs w:val="24"/>
          </w:rPr>
          <w:delText>Energieformen ein, sondern unterstütz</w:delText>
        </w:r>
        <w:r w:rsidDel="00274894">
          <w:rPr>
            <w:rFonts w:ascii="Arial" w:hAnsi="Arial" w:cs="Arial"/>
            <w:bCs/>
            <w:sz w:val="24"/>
            <w:szCs w:val="24"/>
          </w:rPr>
          <w:delText>t</w:delText>
        </w:r>
        <w:r w:rsidRPr="003B03B1" w:rsidDel="00274894">
          <w:rPr>
            <w:rFonts w:ascii="Arial" w:hAnsi="Arial" w:cs="Arial"/>
            <w:bCs/>
            <w:sz w:val="24"/>
            <w:szCs w:val="24"/>
          </w:rPr>
          <w:delText xml:space="preserve"> auch nachhaltig die Umsetzung von </w:delText>
        </w:r>
        <w:r w:rsidRPr="003B03B1" w:rsidDel="00274894">
          <w:rPr>
            <w:rFonts w:ascii="Arial" w:hAnsi="Arial" w:cs="Arial"/>
            <w:bCs/>
            <w:sz w:val="24"/>
            <w:szCs w:val="24"/>
            <w:shd w:val="clear" w:color="auto" w:fill="FFFFFF"/>
          </w:rPr>
          <w:delText xml:space="preserve">Energiemanagementsystemen nach </w:delText>
        </w:r>
        <w:r w:rsidRPr="003B03B1" w:rsidDel="00274894">
          <w:rPr>
            <w:rFonts w:ascii="Arial" w:hAnsi="Arial" w:cs="Arial"/>
            <w:bCs/>
            <w:sz w:val="24"/>
            <w:szCs w:val="24"/>
          </w:rPr>
          <w:delText xml:space="preserve">ISO 50001:2018. </w:delText>
        </w:r>
        <w:r w:rsidDel="00274894">
          <w:rPr>
            <w:rFonts w:ascii="Arial" w:hAnsi="Arial" w:cs="Arial"/>
            <w:bCs/>
            <w:sz w:val="24"/>
            <w:szCs w:val="24"/>
          </w:rPr>
          <w:delText>„Abfall – nein danke“ heißt es ebenfalls – denn</w:delText>
        </w:r>
        <w:r w:rsidRPr="003B03B1" w:rsidDel="00274894">
          <w:rPr>
            <w:rFonts w:ascii="Arial" w:hAnsi="Arial" w:cs="Arial"/>
            <w:bCs/>
            <w:sz w:val="24"/>
            <w:szCs w:val="24"/>
          </w:rPr>
          <w:delText xml:space="preserve"> die Etikettiersysteme können auch mit Linerless-Etiketten betrieben werden, bei denen kein Trägermaterial </w:delText>
        </w:r>
        <w:r w:rsidDel="00274894">
          <w:rPr>
            <w:rFonts w:ascii="Arial" w:hAnsi="Arial" w:cs="Arial"/>
            <w:bCs/>
            <w:sz w:val="24"/>
            <w:szCs w:val="24"/>
          </w:rPr>
          <w:delText>entsorgt werden muss</w:delText>
        </w:r>
        <w:r w:rsidRPr="003B03B1" w:rsidDel="00274894">
          <w:rPr>
            <w:rFonts w:ascii="Arial" w:hAnsi="Arial" w:cs="Arial"/>
            <w:bCs/>
            <w:sz w:val="24"/>
            <w:szCs w:val="24"/>
          </w:rPr>
          <w:delText xml:space="preserve">. </w:delText>
        </w:r>
        <w:r w:rsidDel="00274894">
          <w:rPr>
            <w:rFonts w:ascii="Arial" w:hAnsi="Arial" w:cs="Arial"/>
            <w:bCs/>
            <w:sz w:val="24"/>
            <w:szCs w:val="24"/>
          </w:rPr>
          <w:delText>Damit reduzieren d</w:delText>
        </w:r>
        <w:r w:rsidRPr="003B03B1" w:rsidDel="00274894">
          <w:rPr>
            <w:rFonts w:ascii="Arial" w:hAnsi="Arial" w:cs="Arial"/>
            <w:bCs/>
            <w:sz w:val="24"/>
            <w:szCs w:val="24"/>
          </w:rPr>
          <w:delText xml:space="preserve">ie </w:delText>
        </w:r>
        <w:r w:rsidRPr="003B03B1" w:rsidDel="00274894">
          <w:rPr>
            <w:rFonts w:ascii="Arial" w:hAnsi="Arial" w:cs="Arial"/>
            <w:bCs/>
            <w:sz w:val="24"/>
            <w:szCs w:val="22"/>
          </w:rPr>
          <w:delText>Etikettiersysteme der Serie 850 </w:delText>
        </w:r>
        <w:r w:rsidR="00941A30" w:rsidDel="00274894">
          <w:rPr>
            <w:rFonts w:ascii="Arial" w:hAnsi="Arial" w:cs="Arial"/>
            <w:bCs/>
            <w:sz w:val="24"/>
            <w:szCs w:val="22"/>
          </w:rPr>
          <w:delText>e</w:delText>
        </w:r>
        <w:r w:rsidRPr="003B03B1" w:rsidDel="00274894">
          <w:rPr>
            <w:rFonts w:ascii="Arial" w:hAnsi="Arial" w:cs="Arial"/>
            <w:bCs/>
            <w:sz w:val="24"/>
            <w:szCs w:val="22"/>
          </w:rPr>
          <w:delText xml:space="preserve">P3 Hybrid </w:delText>
        </w:r>
        <w:r w:rsidDel="00274894">
          <w:rPr>
            <w:rFonts w:ascii="Arial" w:hAnsi="Arial" w:cs="Arial"/>
            <w:bCs/>
            <w:sz w:val="24"/>
            <w:szCs w:val="22"/>
          </w:rPr>
          <w:delText>durch den Verzicht auf Druckluft</w:delText>
        </w:r>
        <w:r w:rsidRPr="003B03B1" w:rsidDel="00274894">
          <w:rPr>
            <w:rFonts w:ascii="Arial" w:hAnsi="Arial" w:cs="Arial"/>
            <w:bCs/>
            <w:sz w:val="24"/>
            <w:szCs w:val="22"/>
          </w:rPr>
          <w:delText xml:space="preserve"> </w:delText>
        </w:r>
        <w:r w:rsidR="00FA22EF" w:rsidDel="00274894">
          <w:rPr>
            <w:rFonts w:ascii="Arial" w:hAnsi="Arial" w:cs="Arial"/>
            <w:bCs/>
            <w:sz w:val="24"/>
            <w:szCs w:val="22"/>
          </w:rPr>
          <w:delText xml:space="preserve">und den Einsatz nachhaltiger Etiketten aus FSC-zertifiziertem Holz </w:delText>
        </w:r>
        <w:r w:rsidRPr="003B03B1" w:rsidDel="00274894">
          <w:rPr>
            <w:rFonts w:ascii="Arial" w:hAnsi="Arial" w:cs="Arial"/>
            <w:bCs/>
            <w:sz w:val="24"/>
            <w:szCs w:val="24"/>
          </w:rPr>
          <w:delText>den CO</w:delText>
        </w:r>
        <w:r w:rsidRPr="003B03B1" w:rsidDel="00274894">
          <w:rPr>
            <w:rFonts w:ascii="Arial" w:hAnsi="Arial" w:cs="Arial"/>
            <w:bCs/>
            <w:sz w:val="24"/>
            <w:szCs w:val="24"/>
            <w:vertAlign w:val="subscript"/>
          </w:rPr>
          <w:delText>2</w:delText>
        </w:r>
        <w:r w:rsidRPr="003B03B1" w:rsidDel="00274894">
          <w:rPr>
            <w:rFonts w:ascii="Arial" w:hAnsi="Arial" w:cs="Arial"/>
            <w:bCs/>
            <w:sz w:val="24"/>
            <w:szCs w:val="24"/>
          </w:rPr>
          <w:delText>-Footprint in Produktion, Logistik und Entsorgung.</w:delText>
        </w:r>
      </w:del>
    </w:p>
    <w:p w14:paraId="6FA071DA" w14:textId="2A02FF98" w:rsidR="003B03B1" w:rsidDel="00274894" w:rsidRDefault="003B03B1" w:rsidP="005D188D">
      <w:pPr>
        <w:spacing w:line="360" w:lineRule="auto"/>
        <w:rPr>
          <w:del w:id="1591" w:author="Benitez, Alejandro" w:date="2025-03-05T10:50:00Z"/>
          <w:rFonts w:ascii="Arial" w:eastAsia="Arial" w:hAnsi="Arial" w:cs="Arial"/>
          <w:sz w:val="24"/>
          <w:szCs w:val="24"/>
        </w:rPr>
      </w:pPr>
    </w:p>
    <w:p w14:paraId="585F14A7" w14:textId="34C8C205" w:rsidR="00714F4B" w:rsidRPr="000779DD" w:rsidDel="00274894" w:rsidRDefault="00714F4B" w:rsidP="005D188D">
      <w:pPr>
        <w:spacing w:line="360" w:lineRule="auto"/>
        <w:rPr>
          <w:del w:id="1592" w:author="Benitez, Alejandro" w:date="2025-03-05T10:50:00Z"/>
          <w:rFonts w:ascii="Arial" w:eastAsia="Arial" w:hAnsi="Arial" w:cs="Arial"/>
          <w:b/>
          <w:bCs/>
          <w:sz w:val="24"/>
          <w:szCs w:val="24"/>
        </w:rPr>
      </w:pPr>
      <w:del w:id="1593" w:author="Benitez, Alejandro" w:date="2025-03-05T10:50:00Z">
        <w:r w:rsidRPr="000779DD" w:rsidDel="00274894">
          <w:rPr>
            <w:rFonts w:ascii="Arial" w:eastAsia="Arial" w:hAnsi="Arial" w:cs="Arial"/>
            <w:b/>
            <w:bCs/>
            <w:sz w:val="24"/>
            <w:szCs w:val="24"/>
          </w:rPr>
          <w:delText>Kennzeichnung von Umverpackungen für den Versand</w:delText>
        </w:r>
      </w:del>
    </w:p>
    <w:p w14:paraId="1DDB3D52" w14:textId="14C7FD08" w:rsidR="00714F4B" w:rsidRPr="000779DD" w:rsidDel="00274894" w:rsidRDefault="00714F4B" w:rsidP="005D188D">
      <w:pPr>
        <w:spacing w:line="360" w:lineRule="auto"/>
        <w:rPr>
          <w:del w:id="1594" w:author="Benitez, Alejandro" w:date="2025-03-05T10:50:00Z"/>
          <w:rFonts w:ascii="Arial" w:eastAsia="Arial" w:hAnsi="Arial" w:cs="Arial"/>
          <w:sz w:val="24"/>
          <w:szCs w:val="24"/>
        </w:rPr>
      </w:pPr>
    </w:p>
    <w:p w14:paraId="375E7FC7" w14:textId="54559EB5" w:rsidR="000779DD" w:rsidRPr="000779DD" w:rsidDel="00274894" w:rsidRDefault="00714F4B" w:rsidP="00714F4B">
      <w:pPr>
        <w:spacing w:line="360" w:lineRule="auto"/>
        <w:rPr>
          <w:del w:id="1595" w:author="Benitez, Alejandro" w:date="2025-03-05T10:50:00Z"/>
          <w:rFonts w:ascii="Arial" w:eastAsia="Arial" w:hAnsi="Arial" w:cs="Arial"/>
          <w:sz w:val="24"/>
          <w:szCs w:val="24"/>
        </w:rPr>
      </w:pPr>
      <w:del w:id="1596" w:author="Benitez, Alejandro" w:date="2025-03-05T10:50:00Z">
        <w:r w:rsidRPr="000779DD" w:rsidDel="00274894">
          <w:rPr>
            <w:rFonts w:ascii="Arial" w:eastAsia="Arial" w:hAnsi="Arial" w:cs="Arial"/>
            <w:sz w:val="24"/>
            <w:szCs w:val="24"/>
          </w:rPr>
          <w:delText>An dem gemeinsamen Messeexponat zur Kennzeichnung von Trays, Kartons und anderen Umverpackungen zeig</w:delText>
        </w:r>
        <w:r w:rsidR="00BB77DA" w:rsidRPr="000779DD" w:rsidDel="00274894">
          <w:rPr>
            <w:rFonts w:ascii="Arial" w:eastAsia="Arial" w:hAnsi="Arial" w:cs="Arial"/>
            <w:sz w:val="24"/>
            <w:szCs w:val="24"/>
          </w:rPr>
          <w:delText>en</w:delText>
        </w:r>
        <w:r w:rsidRPr="000779DD" w:rsidDel="00274894">
          <w:rPr>
            <w:rFonts w:ascii="Arial" w:eastAsia="Arial" w:hAnsi="Arial" w:cs="Arial"/>
            <w:sz w:val="24"/>
            <w:szCs w:val="24"/>
          </w:rPr>
          <w:delText xml:space="preserve"> Logopak System</w:delText>
        </w:r>
        <w:r w:rsidR="00941A30" w:rsidRPr="000779DD" w:rsidDel="00274894">
          <w:rPr>
            <w:rFonts w:ascii="Arial" w:eastAsia="Arial" w:hAnsi="Arial" w:cs="Arial"/>
            <w:sz w:val="24"/>
            <w:szCs w:val="24"/>
          </w:rPr>
          <w:delText>e</w:delText>
        </w:r>
        <w:r w:rsidRPr="000779DD" w:rsidDel="00274894">
          <w:rPr>
            <w:rFonts w:ascii="Arial" w:eastAsia="Arial" w:hAnsi="Arial" w:cs="Arial"/>
            <w:sz w:val="24"/>
            <w:szCs w:val="24"/>
          </w:rPr>
          <w:delText xml:space="preserve"> </w:delText>
        </w:r>
        <w:r w:rsidR="00BB77DA" w:rsidRPr="000779DD" w:rsidDel="00274894">
          <w:rPr>
            <w:rFonts w:ascii="Arial" w:eastAsia="Arial" w:hAnsi="Arial" w:cs="Arial"/>
            <w:sz w:val="24"/>
            <w:szCs w:val="24"/>
          </w:rPr>
          <w:delText xml:space="preserve">und Novexx </w:delText>
        </w:r>
        <w:r w:rsidRPr="000779DD" w:rsidDel="00274894">
          <w:rPr>
            <w:rFonts w:ascii="Arial" w:eastAsia="Arial" w:hAnsi="Arial" w:cs="Arial"/>
            <w:sz w:val="24"/>
            <w:szCs w:val="24"/>
          </w:rPr>
          <w:delText xml:space="preserve">gleich zwei </w:delText>
        </w:r>
        <w:r w:rsidR="00BB77DA" w:rsidRPr="000779DD" w:rsidDel="00274894">
          <w:rPr>
            <w:rFonts w:ascii="Arial" w:eastAsia="Arial" w:hAnsi="Arial" w:cs="Arial"/>
            <w:sz w:val="24"/>
            <w:szCs w:val="24"/>
          </w:rPr>
          <w:delText>Beispiele für vernetzte Kennzeichnungslösungen.</w:delText>
        </w:r>
        <w:r w:rsidR="000779DD" w:rsidRPr="000779DD" w:rsidDel="00274894">
          <w:rPr>
            <w:rFonts w:ascii="Arial" w:eastAsia="Arial" w:hAnsi="Arial" w:cs="Arial"/>
            <w:sz w:val="24"/>
            <w:szCs w:val="24"/>
          </w:rPr>
          <w:delText xml:space="preserve"> </w:delText>
        </w:r>
      </w:del>
    </w:p>
    <w:p w14:paraId="4BDB8ADC" w14:textId="73B6649C" w:rsidR="000779DD" w:rsidRPr="000779DD" w:rsidDel="00274894" w:rsidRDefault="000779DD" w:rsidP="00714F4B">
      <w:pPr>
        <w:spacing w:line="360" w:lineRule="auto"/>
        <w:rPr>
          <w:del w:id="1597" w:author="Benitez, Alejandro" w:date="2025-03-05T10:50:00Z"/>
          <w:rFonts w:ascii="Arial" w:eastAsia="Arial" w:hAnsi="Arial" w:cs="Arial"/>
          <w:sz w:val="24"/>
          <w:szCs w:val="24"/>
        </w:rPr>
      </w:pPr>
    </w:p>
    <w:p w14:paraId="702DB8D8" w14:textId="3D503BFF" w:rsidR="00BB77DA" w:rsidRPr="00F83D68" w:rsidDel="00274894" w:rsidRDefault="000779DD" w:rsidP="00714F4B">
      <w:pPr>
        <w:spacing w:line="360" w:lineRule="auto"/>
        <w:rPr>
          <w:del w:id="1598" w:author="Benitez, Alejandro" w:date="2025-03-05T10:50:00Z"/>
          <w:rFonts w:ascii="Arial" w:hAnsi="Arial" w:cs="Arial"/>
          <w:bCs/>
          <w:sz w:val="24"/>
          <w:szCs w:val="24"/>
        </w:rPr>
      </w:pPr>
      <w:del w:id="1599" w:author="Benitez, Alejandro" w:date="2025-03-05T10:50:00Z">
        <w:r w:rsidRPr="00F83D68" w:rsidDel="00274894">
          <w:rPr>
            <w:rFonts w:ascii="Arial" w:eastAsia="Arial" w:hAnsi="Arial" w:cs="Arial"/>
            <w:sz w:val="24"/>
            <w:szCs w:val="24"/>
          </w:rPr>
          <w:delText xml:space="preserve">In der ersten Anwendungslösung werden ein </w:delText>
        </w:r>
        <w:r w:rsidRPr="00F83D68" w:rsidDel="00274894">
          <w:rPr>
            <w:rFonts w:ascii="Arial" w:hAnsi="Arial" w:cs="Arial"/>
            <w:sz w:val="24"/>
            <w:szCs w:val="24"/>
          </w:rPr>
          <w:delText xml:space="preserve">Druck- und Spendesystem von Novexx und ein </w:delText>
        </w:r>
        <w:r w:rsidRPr="00F83D68" w:rsidDel="00274894">
          <w:rPr>
            <w:rFonts w:ascii="Arial" w:hAnsi="Arial" w:cs="Arial"/>
            <w:b/>
            <w:sz w:val="24"/>
            <w:szCs w:val="24"/>
          </w:rPr>
          <w:delText>Logomatic-</w:delText>
        </w:r>
        <w:r w:rsidR="00C275FF" w:rsidRPr="00F83D68" w:rsidDel="00274894">
          <w:rPr>
            <w:rFonts w:ascii="Arial" w:hAnsi="Arial" w:cs="Arial"/>
            <w:b/>
            <w:sz w:val="24"/>
            <w:szCs w:val="24"/>
          </w:rPr>
          <w:delText xml:space="preserve"> </w:delText>
        </w:r>
        <w:r w:rsidRPr="00F83D68" w:rsidDel="00274894">
          <w:rPr>
            <w:rFonts w:ascii="Arial" w:hAnsi="Arial" w:cs="Arial"/>
            <w:b/>
            <w:sz w:val="24"/>
            <w:szCs w:val="24"/>
          </w:rPr>
          <w:delText>Etikettiersystem 510 TBH</w:delText>
        </w:r>
        <w:r w:rsidRPr="00F83D68" w:rsidDel="00274894">
          <w:rPr>
            <w:rFonts w:ascii="Arial" w:hAnsi="Arial" w:cs="Arial"/>
            <w:bCs/>
            <w:sz w:val="24"/>
            <w:szCs w:val="24"/>
          </w:rPr>
          <w:delText xml:space="preserve"> von Logopak mit integrierter, optoelektronischer Höhenerkennung über die Software manage.ID der </w:delText>
        </w:r>
        <w:r w:rsidRPr="00F83D68" w:rsidDel="00274894">
          <w:rPr>
            <w:rFonts w:ascii="Arial" w:eastAsia="Arial" w:hAnsi="Arial" w:cs="Arial"/>
            <w:sz w:val="24"/>
            <w:szCs w:val="24"/>
          </w:rPr>
          <w:delText xml:space="preserve">Softwareplattform </w:delText>
        </w:r>
        <w:r w:rsidRPr="00F83D68" w:rsidDel="00274894">
          <w:rPr>
            <w:rFonts w:ascii="Arial" w:eastAsia="Arial" w:hAnsi="Arial" w:cs="Arial"/>
            <w:b/>
            <w:bCs/>
            <w:sz w:val="24"/>
            <w:szCs w:val="24"/>
          </w:rPr>
          <w:delText xml:space="preserve">PID 3SIXTY </w:delText>
        </w:r>
        <w:r w:rsidRPr="00F83D68" w:rsidDel="00274894">
          <w:rPr>
            <w:rFonts w:ascii="Arial" w:eastAsia="Arial" w:hAnsi="Arial" w:cs="Arial"/>
            <w:sz w:val="24"/>
            <w:szCs w:val="24"/>
          </w:rPr>
          <w:delText xml:space="preserve">gemeinsam gesteuert. Mit Daten, die manage.ID üblicherweise aus der IT-Landschaft des Kunden – sei es ein ERP/MES-System oder eine spezielle Datenbank – bezieht, erzeugt das Novexx-System </w:delText>
        </w:r>
        <w:r w:rsidR="004F60E5" w:rsidDel="00274894">
          <w:rPr>
            <w:rFonts w:ascii="Arial" w:eastAsia="Arial" w:hAnsi="Arial" w:cs="Arial"/>
            <w:sz w:val="24"/>
            <w:szCs w:val="24"/>
          </w:rPr>
          <w:delText xml:space="preserve">zunächst </w:delText>
        </w:r>
        <w:r w:rsidRPr="00F83D68" w:rsidDel="00274894">
          <w:rPr>
            <w:rFonts w:ascii="Arial" w:eastAsia="Arial" w:hAnsi="Arial" w:cs="Arial"/>
            <w:sz w:val="24"/>
            <w:szCs w:val="24"/>
          </w:rPr>
          <w:delText>ein ID-Label</w:delText>
        </w:r>
        <w:r w:rsidR="004F60E5" w:rsidDel="00274894">
          <w:rPr>
            <w:rFonts w:ascii="Arial" w:eastAsia="Arial" w:hAnsi="Arial" w:cs="Arial"/>
            <w:sz w:val="24"/>
            <w:szCs w:val="24"/>
          </w:rPr>
          <w:delText xml:space="preserve">. </w:delText>
        </w:r>
        <w:r w:rsidRPr="00F83D68" w:rsidDel="00274894">
          <w:rPr>
            <w:rFonts w:ascii="Arial" w:eastAsia="Arial" w:hAnsi="Arial" w:cs="Arial"/>
            <w:sz w:val="24"/>
            <w:szCs w:val="24"/>
          </w:rPr>
          <w:delText>Ein Scanner prüft die Lesbarkeit der Daten auf dem Etikett und stößt bei i. O. über manage.ID die Erstellung eines Versandetikettes durch d</w:delText>
        </w:r>
        <w:r w:rsidR="00C275FF" w:rsidDel="00274894">
          <w:rPr>
            <w:rFonts w:ascii="Arial" w:eastAsia="Arial" w:hAnsi="Arial" w:cs="Arial"/>
            <w:sz w:val="24"/>
            <w:szCs w:val="24"/>
          </w:rPr>
          <w:delText>as</w:delText>
        </w:r>
        <w:r w:rsidRPr="00F83D68" w:rsidDel="00274894">
          <w:rPr>
            <w:rFonts w:ascii="Arial" w:eastAsia="Arial" w:hAnsi="Arial" w:cs="Arial"/>
            <w:sz w:val="24"/>
            <w:szCs w:val="24"/>
          </w:rPr>
          <w:delText xml:space="preserve"> </w:delText>
        </w:r>
        <w:r w:rsidRPr="00F83D68" w:rsidDel="00274894">
          <w:rPr>
            <w:rFonts w:ascii="Arial" w:hAnsi="Arial" w:cs="Arial"/>
            <w:bCs/>
            <w:sz w:val="24"/>
            <w:szCs w:val="24"/>
          </w:rPr>
          <w:delText xml:space="preserve">Logomatic-Etikettiersystem 510 TBH an. Hierfür holt sich das Kennzeichnungssystem die erforderlichen Daten wiederum aus manage.ID. Das fertige Etikett wird dann – unter Berücksichtigung der detektierten Kartonhöhe – von oben durch einen servogesteuerten Applikator aufgebracht. </w:delText>
        </w:r>
        <w:r w:rsidR="00F83D68" w:rsidRPr="00F83D68" w:rsidDel="00274894">
          <w:rPr>
            <w:rFonts w:ascii="Arial" w:hAnsi="Arial" w:cs="Arial"/>
            <w:bCs/>
            <w:sz w:val="24"/>
            <w:szCs w:val="24"/>
          </w:rPr>
          <w:delText xml:space="preserve">Dabei kann das Logomatic-Etikettiersystem 510 TBH eine </w:delText>
        </w:r>
        <w:r w:rsidR="00C275FF" w:rsidDel="00274894">
          <w:rPr>
            <w:rFonts w:ascii="Arial" w:hAnsi="Arial" w:cs="Arial"/>
            <w:bCs/>
            <w:sz w:val="24"/>
            <w:szCs w:val="24"/>
          </w:rPr>
          <w:delText xml:space="preserve">hohe </w:delText>
        </w:r>
        <w:r w:rsidR="00F83D68" w:rsidRPr="00F83D68" w:rsidDel="00274894">
          <w:rPr>
            <w:rFonts w:ascii="Arial" w:hAnsi="Arial" w:cs="Arial"/>
            <w:bCs/>
            <w:sz w:val="24"/>
            <w:szCs w:val="24"/>
          </w:rPr>
          <w:delText>System-Taktleistung erreichen.</w:delText>
        </w:r>
        <w:r w:rsidR="00F83D68" w:rsidDel="00274894">
          <w:rPr>
            <w:rFonts w:ascii="Arial" w:hAnsi="Arial" w:cs="Arial"/>
            <w:bCs/>
            <w:sz w:val="24"/>
            <w:szCs w:val="24"/>
          </w:rPr>
          <w:delText xml:space="preserve"> </w:delText>
        </w:r>
        <w:r w:rsidR="004F60E5" w:rsidDel="00274894">
          <w:rPr>
            <w:rFonts w:ascii="Arial" w:hAnsi="Arial" w:cs="Arial"/>
            <w:bCs/>
            <w:sz w:val="24"/>
            <w:szCs w:val="24"/>
          </w:rPr>
          <w:delText>Dies</w:delText>
        </w:r>
        <w:r w:rsidRPr="000779DD" w:rsidDel="00274894">
          <w:rPr>
            <w:rFonts w:ascii="Arial" w:hAnsi="Arial" w:cs="Arial"/>
            <w:bCs/>
            <w:sz w:val="24"/>
            <w:szCs w:val="24"/>
          </w:rPr>
          <w:delText xml:space="preserve"> deutet </w:delText>
        </w:r>
        <w:r w:rsidR="00C275FF" w:rsidDel="00274894">
          <w:rPr>
            <w:rFonts w:ascii="Arial" w:hAnsi="Arial" w:cs="Arial"/>
            <w:bCs/>
            <w:sz w:val="24"/>
            <w:szCs w:val="24"/>
          </w:rPr>
          <w:delText xml:space="preserve">auf </w:delText>
        </w:r>
        <w:r w:rsidRPr="000779DD" w:rsidDel="00274894">
          <w:rPr>
            <w:rFonts w:ascii="Arial" w:hAnsi="Arial" w:cs="Arial"/>
            <w:bCs/>
            <w:sz w:val="24"/>
            <w:szCs w:val="24"/>
          </w:rPr>
          <w:delText>die hohen Kennzeich</w:delText>
        </w:r>
        <w:r w:rsidR="0063178C" w:rsidDel="00274894">
          <w:rPr>
            <w:rFonts w:ascii="Arial" w:hAnsi="Arial" w:cs="Arial"/>
            <w:bCs/>
            <w:sz w:val="24"/>
            <w:szCs w:val="24"/>
          </w:rPr>
          <w:delText>n</w:delText>
        </w:r>
        <w:r w:rsidRPr="000779DD" w:rsidDel="00274894">
          <w:rPr>
            <w:rFonts w:ascii="Arial" w:hAnsi="Arial" w:cs="Arial"/>
            <w:bCs/>
            <w:sz w:val="24"/>
            <w:szCs w:val="24"/>
          </w:rPr>
          <w:delText xml:space="preserve">ungsgeschwindigkeiten und Durchsatzleistungen </w:delText>
        </w:r>
        <w:r w:rsidR="00C275FF" w:rsidDel="00274894">
          <w:rPr>
            <w:rFonts w:ascii="Arial" w:hAnsi="Arial" w:cs="Arial"/>
            <w:bCs/>
            <w:sz w:val="24"/>
            <w:szCs w:val="24"/>
          </w:rPr>
          <w:delText>hin</w:delText>
        </w:r>
        <w:r w:rsidRPr="000779DD" w:rsidDel="00274894">
          <w:rPr>
            <w:rFonts w:ascii="Arial" w:hAnsi="Arial" w:cs="Arial"/>
            <w:bCs/>
            <w:sz w:val="24"/>
            <w:szCs w:val="24"/>
          </w:rPr>
          <w:delText xml:space="preserve">, mit denen </w:delText>
        </w:r>
        <w:r w:rsidR="004F60E5" w:rsidRPr="00F83D68" w:rsidDel="00274894">
          <w:rPr>
            <w:rFonts w:ascii="Arial" w:hAnsi="Arial" w:cs="Arial"/>
            <w:bCs/>
            <w:sz w:val="24"/>
            <w:szCs w:val="24"/>
          </w:rPr>
          <w:delText>das Logomatic-Etikettiersystem 510 TBH</w:delText>
        </w:r>
        <w:r w:rsidRPr="000779DD" w:rsidDel="00274894">
          <w:rPr>
            <w:rFonts w:ascii="Arial" w:hAnsi="Arial" w:cs="Arial"/>
            <w:bCs/>
            <w:sz w:val="24"/>
            <w:szCs w:val="24"/>
          </w:rPr>
          <w:delText xml:space="preserve"> aufgrund </w:delText>
        </w:r>
        <w:r w:rsidR="004F60E5" w:rsidDel="00274894">
          <w:rPr>
            <w:rFonts w:ascii="Arial" w:hAnsi="Arial" w:cs="Arial"/>
            <w:bCs/>
            <w:sz w:val="24"/>
            <w:szCs w:val="24"/>
          </w:rPr>
          <w:delText xml:space="preserve">seiner </w:delText>
        </w:r>
        <w:r w:rsidRPr="000779DD" w:rsidDel="00274894">
          <w:rPr>
            <w:rFonts w:ascii="Arial" w:hAnsi="Arial" w:cs="Arial"/>
            <w:bCs/>
            <w:sz w:val="24"/>
            <w:szCs w:val="24"/>
          </w:rPr>
          <w:delText>nahtlosen Vernetzung und</w:delText>
        </w:r>
        <w:r w:rsidR="00F83D68" w:rsidDel="00274894">
          <w:rPr>
            <w:rFonts w:ascii="Arial" w:hAnsi="Arial" w:cs="Arial"/>
            <w:bCs/>
            <w:sz w:val="24"/>
            <w:szCs w:val="24"/>
          </w:rPr>
          <w:delText xml:space="preserve"> </w:delText>
        </w:r>
        <w:r w:rsidR="004F60E5" w:rsidDel="00274894">
          <w:rPr>
            <w:rFonts w:ascii="Arial" w:hAnsi="Arial" w:cs="Arial"/>
            <w:bCs/>
            <w:sz w:val="24"/>
            <w:szCs w:val="24"/>
          </w:rPr>
          <w:delText>seiner</w:delText>
        </w:r>
        <w:r w:rsidRPr="000779DD" w:rsidDel="00274894">
          <w:rPr>
            <w:rFonts w:ascii="Arial" w:hAnsi="Arial" w:cs="Arial"/>
            <w:bCs/>
            <w:sz w:val="24"/>
            <w:szCs w:val="24"/>
          </w:rPr>
          <w:delText xml:space="preserve"> servomotorischen Applikationstechnologie in der Praxis betrieben werden k</w:delText>
        </w:r>
        <w:r w:rsidR="004F60E5" w:rsidDel="00274894">
          <w:rPr>
            <w:rFonts w:ascii="Arial" w:hAnsi="Arial" w:cs="Arial"/>
            <w:bCs/>
            <w:sz w:val="24"/>
            <w:szCs w:val="24"/>
          </w:rPr>
          <w:delText>an</w:delText>
        </w:r>
        <w:r w:rsidRPr="000779DD" w:rsidDel="00274894">
          <w:rPr>
            <w:rFonts w:ascii="Arial" w:hAnsi="Arial" w:cs="Arial"/>
            <w:bCs/>
            <w:sz w:val="24"/>
            <w:szCs w:val="24"/>
          </w:rPr>
          <w:delText>n.</w:delText>
        </w:r>
      </w:del>
    </w:p>
    <w:p w14:paraId="7C442AC3" w14:textId="4A1A8399" w:rsidR="00F83D68" w:rsidDel="00274894" w:rsidRDefault="00F83D68" w:rsidP="00714F4B">
      <w:pPr>
        <w:spacing w:line="360" w:lineRule="auto"/>
        <w:rPr>
          <w:del w:id="1600" w:author="Benitez, Alejandro" w:date="2025-03-05T10:50:00Z"/>
          <w:rFonts w:ascii="Arial" w:hAnsi="Arial" w:cs="Arial"/>
          <w:bCs/>
          <w:sz w:val="24"/>
          <w:szCs w:val="24"/>
        </w:rPr>
      </w:pPr>
    </w:p>
    <w:p w14:paraId="5B93E4E7" w14:textId="4324C5EC" w:rsidR="006E2531" w:rsidDel="00274894" w:rsidRDefault="00F83D68" w:rsidP="00F83D68">
      <w:pPr>
        <w:spacing w:line="360" w:lineRule="auto"/>
        <w:rPr>
          <w:del w:id="1601" w:author="Benitez, Alejandro" w:date="2025-03-05T10:50:00Z"/>
          <w:rFonts w:ascii="Arial" w:hAnsi="Arial" w:cs="Arial"/>
          <w:sz w:val="24"/>
          <w:szCs w:val="24"/>
        </w:rPr>
      </w:pPr>
      <w:del w:id="1602" w:author="Benitez, Alejandro" w:date="2025-03-05T10:50:00Z">
        <w:r w:rsidDel="00274894">
          <w:rPr>
            <w:rFonts w:ascii="Arial" w:hAnsi="Arial" w:cs="Arial"/>
            <w:bCs/>
            <w:sz w:val="24"/>
            <w:szCs w:val="24"/>
          </w:rPr>
          <w:delText xml:space="preserve">Im zweiten Anwendungsbeispiel </w:delText>
        </w:r>
        <w:r w:rsidRPr="00F83D68" w:rsidDel="00274894">
          <w:rPr>
            <w:rFonts w:ascii="Arial" w:hAnsi="Arial" w:cs="Arial"/>
            <w:bCs/>
            <w:sz w:val="24"/>
            <w:szCs w:val="24"/>
          </w:rPr>
          <w:delText xml:space="preserve">erstellt ein nachhaltiges und flexibles Etikettiersystem </w:delText>
        </w:r>
        <w:r w:rsidRPr="00F83D68" w:rsidDel="00274894">
          <w:rPr>
            <w:rFonts w:ascii="Arial" w:hAnsi="Arial" w:cs="Arial"/>
            <w:b/>
            <w:sz w:val="24"/>
            <w:szCs w:val="24"/>
          </w:rPr>
          <w:delText>Logomatic 410 Linerless</w:delText>
        </w:r>
        <w:r w:rsidDel="00274894">
          <w:rPr>
            <w:rFonts w:ascii="Arial" w:hAnsi="Arial" w:cs="Arial"/>
            <w:b/>
            <w:sz w:val="24"/>
            <w:szCs w:val="24"/>
          </w:rPr>
          <w:delText xml:space="preserve"> </w:delText>
        </w:r>
        <w:r w:rsidRPr="00F83D68" w:rsidDel="00274894">
          <w:rPr>
            <w:rFonts w:ascii="Arial" w:hAnsi="Arial" w:cs="Arial"/>
            <w:bCs/>
            <w:sz w:val="24"/>
            <w:szCs w:val="24"/>
          </w:rPr>
          <w:delText>vollautomatisch</w:delText>
        </w:r>
        <w:r w:rsidDel="00274894">
          <w:rPr>
            <w:rFonts w:ascii="Arial" w:hAnsi="Arial" w:cs="Arial"/>
            <w:bCs/>
            <w:sz w:val="24"/>
            <w:szCs w:val="24"/>
          </w:rPr>
          <w:delText xml:space="preserve"> ein </w:delText>
        </w:r>
        <w:r w:rsidR="004F4FE5" w:rsidDel="00274894">
          <w:rPr>
            <w:rFonts w:ascii="Arial" w:hAnsi="Arial" w:cs="Arial"/>
            <w:bCs/>
            <w:sz w:val="24"/>
            <w:szCs w:val="24"/>
          </w:rPr>
          <w:delText>50</w:delText>
        </w:r>
        <w:r w:rsidDel="00274894">
          <w:rPr>
            <w:rFonts w:ascii="Arial" w:hAnsi="Arial" w:cs="Arial"/>
            <w:bCs/>
            <w:sz w:val="24"/>
            <w:szCs w:val="24"/>
          </w:rPr>
          <w:delText xml:space="preserve"> mm x 10</w:delText>
        </w:r>
        <w:r w:rsidR="004F4FE5" w:rsidDel="00274894">
          <w:rPr>
            <w:rFonts w:ascii="Arial" w:hAnsi="Arial" w:cs="Arial"/>
            <w:bCs/>
            <w:sz w:val="24"/>
            <w:szCs w:val="24"/>
          </w:rPr>
          <w:delText>5</w:delText>
        </w:r>
        <w:r w:rsidDel="00274894">
          <w:rPr>
            <w:rFonts w:ascii="Arial" w:hAnsi="Arial" w:cs="Arial"/>
            <w:bCs/>
            <w:sz w:val="24"/>
            <w:szCs w:val="24"/>
          </w:rPr>
          <w:delText xml:space="preserve"> mm großes ID-Label und appliziert dieses auf einem Karton. Nachhaltig deshalb, weil bei Linerless-Etiketten kein Trägermaterial anfällt; flexibel deshalb, weil das Kennzeichnungssystem ohne Umstellungen und in der Praxis direkt hintereinander verschieden große Eti</w:delText>
        </w:r>
        <w:r w:rsidRPr="00F83D68" w:rsidDel="00274894">
          <w:rPr>
            <w:rFonts w:ascii="Arial" w:hAnsi="Arial" w:cs="Arial"/>
            <w:bCs/>
            <w:sz w:val="24"/>
            <w:szCs w:val="24"/>
          </w:rPr>
          <w:delText>kettenformate erzeugen kann, z. B. wie a</w:delText>
        </w:r>
        <w:r w:rsidDel="00274894">
          <w:rPr>
            <w:rFonts w:ascii="Arial" w:hAnsi="Arial" w:cs="Arial"/>
            <w:bCs/>
            <w:sz w:val="24"/>
            <w:szCs w:val="24"/>
          </w:rPr>
          <w:delText>n diesem</w:delText>
        </w:r>
        <w:r w:rsidRPr="00F83D68" w:rsidDel="00274894">
          <w:rPr>
            <w:rFonts w:ascii="Arial" w:hAnsi="Arial" w:cs="Arial"/>
            <w:bCs/>
            <w:sz w:val="24"/>
            <w:szCs w:val="24"/>
          </w:rPr>
          <w:delText xml:space="preserve"> </w:delText>
        </w:r>
        <w:r w:rsidDel="00274894">
          <w:rPr>
            <w:rFonts w:ascii="Arial" w:hAnsi="Arial" w:cs="Arial"/>
            <w:bCs/>
            <w:sz w:val="24"/>
            <w:szCs w:val="24"/>
          </w:rPr>
          <w:delText>LogiMAT-</w:delText>
        </w:r>
        <w:r w:rsidRPr="00F83D68" w:rsidDel="00274894">
          <w:rPr>
            <w:rFonts w:ascii="Arial" w:hAnsi="Arial" w:cs="Arial"/>
            <w:bCs/>
            <w:sz w:val="24"/>
            <w:szCs w:val="24"/>
          </w:rPr>
          <w:delText>Exponat Warnetiketten von 10</w:delText>
        </w:r>
        <w:r w:rsidR="004F4FE5" w:rsidDel="00274894">
          <w:rPr>
            <w:rFonts w:ascii="Arial" w:hAnsi="Arial" w:cs="Arial"/>
            <w:bCs/>
            <w:sz w:val="24"/>
            <w:szCs w:val="24"/>
          </w:rPr>
          <w:delText>5</w:delText>
        </w:r>
        <w:r w:rsidRPr="00F83D68" w:rsidDel="00274894">
          <w:rPr>
            <w:rFonts w:ascii="Arial" w:hAnsi="Arial" w:cs="Arial"/>
            <w:bCs/>
            <w:sz w:val="24"/>
            <w:szCs w:val="24"/>
          </w:rPr>
          <w:delText xml:space="preserve"> mm x 10</w:delText>
        </w:r>
        <w:r w:rsidR="004F4FE5" w:rsidDel="00274894">
          <w:rPr>
            <w:rFonts w:ascii="Arial" w:hAnsi="Arial" w:cs="Arial"/>
            <w:bCs/>
            <w:sz w:val="24"/>
            <w:szCs w:val="24"/>
          </w:rPr>
          <w:delText>5</w:delText>
        </w:r>
        <w:r w:rsidRPr="00F83D68" w:rsidDel="00274894">
          <w:rPr>
            <w:rFonts w:ascii="Arial" w:hAnsi="Arial" w:cs="Arial"/>
            <w:bCs/>
            <w:sz w:val="24"/>
            <w:szCs w:val="24"/>
          </w:rPr>
          <w:delText xml:space="preserve"> mm Größe. Die</w:delText>
        </w:r>
        <w:r w:rsidDel="00274894">
          <w:rPr>
            <w:rFonts w:ascii="Arial" w:hAnsi="Arial" w:cs="Arial"/>
            <w:bCs/>
            <w:sz w:val="24"/>
            <w:szCs w:val="24"/>
          </w:rPr>
          <w:delText xml:space="preserve"> Möglichkeit </w:delText>
        </w:r>
        <w:r w:rsidR="0063178C" w:rsidDel="00274894">
          <w:rPr>
            <w:rFonts w:ascii="Arial" w:hAnsi="Arial" w:cs="Arial"/>
            <w:bCs/>
            <w:sz w:val="24"/>
            <w:szCs w:val="24"/>
          </w:rPr>
          <w:delText>unterschiedlicher</w:delText>
        </w:r>
        <w:r w:rsidDel="00274894">
          <w:rPr>
            <w:rFonts w:ascii="Arial" w:hAnsi="Arial" w:cs="Arial"/>
            <w:bCs/>
            <w:sz w:val="24"/>
            <w:szCs w:val="24"/>
          </w:rPr>
          <w:delText xml:space="preserve"> Etikettenlängen</w:delText>
        </w:r>
        <w:r w:rsidRPr="00F83D68" w:rsidDel="00274894">
          <w:rPr>
            <w:rFonts w:ascii="Arial" w:hAnsi="Arial" w:cs="Arial"/>
            <w:bCs/>
            <w:sz w:val="24"/>
            <w:szCs w:val="24"/>
          </w:rPr>
          <w:delText xml:space="preserve"> gewährleistet einen optimalen Materialeinsatz und höchste Wirtschaftlichkeit des innovativen Eco-Labellers. Auch in diesem zweiten Anwendungsszenario auf der Messe erfolgt nach einer erfolgreiche</w:delText>
        </w:r>
        <w:r w:rsidDel="00274894">
          <w:rPr>
            <w:rFonts w:ascii="Arial" w:hAnsi="Arial" w:cs="Arial"/>
            <w:bCs/>
            <w:sz w:val="24"/>
            <w:szCs w:val="24"/>
          </w:rPr>
          <w:delText xml:space="preserve">n Lesbarkeitskontrolle durch einen Scanner mit Daten aus manage.ID die Erzeugung eines Versandlabels – </w:delText>
        </w:r>
        <w:r w:rsidR="004F60E5" w:rsidDel="00274894">
          <w:rPr>
            <w:rFonts w:ascii="Arial" w:hAnsi="Arial" w:cs="Arial"/>
            <w:bCs/>
            <w:sz w:val="24"/>
            <w:szCs w:val="24"/>
          </w:rPr>
          <w:delText>jetzt</w:delText>
        </w:r>
        <w:r w:rsidDel="00274894">
          <w:rPr>
            <w:rFonts w:ascii="Arial" w:hAnsi="Arial" w:cs="Arial"/>
            <w:bCs/>
            <w:sz w:val="24"/>
            <w:szCs w:val="24"/>
          </w:rPr>
          <w:delText xml:space="preserve"> auf einem </w:delText>
        </w:r>
        <w:r w:rsidRPr="000779DD" w:rsidDel="00274894">
          <w:rPr>
            <w:rFonts w:ascii="Arial" w:hAnsi="Arial" w:cs="Arial"/>
            <w:sz w:val="24"/>
            <w:szCs w:val="24"/>
          </w:rPr>
          <w:delText>Druck- und Spendesystem</w:delText>
        </w:r>
        <w:r w:rsidR="004F60E5" w:rsidDel="00274894">
          <w:rPr>
            <w:rFonts w:ascii="Arial" w:hAnsi="Arial" w:cs="Arial"/>
            <w:sz w:val="24"/>
            <w:szCs w:val="24"/>
          </w:rPr>
          <w:delText xml:space="preserve"> </w:delText>
        </w:r>
        <w:r w:rsidDel="00274894">
          <w:rPr>
            <w:rFonts w:ascii="Arial" w:hAnsi="Arial" w:cs="Arial"/>
            <w:sz w:val="24"/>
            <w:szCs w:val="24"/>
          </w:rPr>
          <w:delText>von Novexx</w:delText>
        </w:r>
        <w:r w:rsidRPr="00125B53" w:rsidDel="00274894">
          <w:rPr>
            <w:rFonts w:ascii="Arial" w:hAnsi="Arial" w:cs="Arial"/>
            <w:sz w:val="24"/>
            <w:szCs w:val="24"/>
          </w:rPr>
          <w:delText>.</w:delText>
        </w:r>
        <w:r w:rsidDel="00274894">
          <w:rPr>
            <w:rFonts w:ascii="Arial" w:hAnsi="Arial" w:cs="Arial"/>
            <w:sz w:val="24"/>
            <w:szCs w:val="24"/>
          </w:rPr>
          <w:delText xml:space="preserve"> Insgesamt unterstreicht das Exponat, wie nachhaltige und flexible Etikettiersysteme im vernetzten Verbund optimale Kennzeichnungslösungen ermöglichen.</w:delText>
        </w:r>
      </w:del>
    </w:p>
    <w:p w14:paraId="338C2B72" w14:textId="74C9B77D" w:rsidR="00F83D68" w:rsidDel="00274894" w:rsidRDefault="00F83D68" w:rsidP="00F83D68">
      <w:pPr>
        <w:spacing w:line="360" w:lineRule="auto"/>
        <w:rPr>
          <w:del w:id="1603" w:author="Benitez, Alejandro" w:date="2025-03-05T10:50:00Z"/>
          <w:rFonts w:ascii="Arial" w:hAnsi="Arial" w:cs="Arial"/>
          <w:sz w:val="24"/>
          <w:szCs w:val="24"/>
        </w:rPr>
      </w:pPr>
    </w:p>
    <w:p w14:paraId="55467C9E" w14:textId="4F4E405F" w:rsidR="00F83D68" w:rsidRPr="00F83D68" w:rsidDel="00274894" w:rsidRDefault="00A176A8" w:rsidP="00F83D68">
      <w:pPr>
        <w:spacing w:line="360" w:lineRule="auto"/>
        <w:rPr>
          <w:del w:id="1604" w:author="Benitez, Alejandro" w:date="2025-03-05T10:50:00Z"/>
          <w:rFonts w:ascii="Arial" w:hAnsi="Arial" w:cs="Arial"/>
          <w:b/>
          <w:bCs/>
          <w:sz w:val="24"/>
          <w:szCs w:val="24"/>
        </w:rPr>
      </w:pPr>
      <w:del w:id="1605" w:author="Benitez, Alejandro" w:date="2025-03-05T10:50:00Z">
        <w:r w:rsidRPr="009A7CD0" w:rsidDel="00274894">
          <w:rPr>
            <w:rFonts w:ascii="Arial" w:hAnsi="Arial" w:cs="Arial"/>
            <w:b/>
            <w:bCs/>
            <w:sz w:val="24"/>
            <w:szCs w:val="24"/>
          </w:rPr>
          <w:delText xml:space="preserve">RFID-Innovation: Smarte Datenerfassung für maximale Transparenz in der Logistik </w:delText>
        </w:r>
      </w:del>
    </w:p>
    <w:p w14:paraId="69253057" w14:textId="0808500F" w:rsidR="00F83D68" w:rsidDel="00274894" w:rsidRDefault="00F83D68" w:rsidP="00F83D68">
      <w:pPr>
        <w:spacing w:line="360" w:lineRule="auto"/>
        <w:rPr>
          <w:del w:id="1606" w:author="Benitez, Alejandro" w:date="2025-03-05T10:50:00Z"/>
          <w:rFonts w:ascii="Arial" w:hAnsi="Arial" w:cs="Arial"/>
          <w:sz w:val="24"/>
          <w:szCs w:val="24"/>
        </w:rPr>
      </w:pPr>
    </w:p>
    <w:p w14:paraId="13BEAC74" w14:textId="05ABAF5F" w:rsidR="000442BD" w:rsidDel="00274894" w:rsidRDefault="002F2E7F" w:rsidP="005D188D">
      <w:pPr>
        <w:spacing w:line="360" w:lineRule="auto"/>
        <w:rPr>
          <w:del w:id="1607" w:author="Benitez, Alejandro" w:date="2025-03-05T10:50:00Z"/>
          <w:rFonts w:ascii="Arial" w:hAnsi="Arial" w:cs="Arial"/>
          <w:sz w:val="24"/>
          <w:szCs w:val="24"/>
        </w:rPr>
      </w:pPr>
      <w:del w:id="1608" w:author="Benitez, Alejandro" w:date="2025-03-05T10:50:00Z">
        <w:r w:rsidRPr="009A7CD0" w:rsidDel="00274894">
          <w:rPr>
            <w:rFonts w:ascii="Arial" w:hAnsi="Arial" w:cs="Arial"/>
            <w:sz w:val="24"/>
            <w:szCs w:val="24"/>
          </w:rPr>
          <w:delText xml:space="preserve">Unsere neuen </w:delText>
        </w:r>
        <w:r w:rsidRPr="009A7CD0" w:rsidDel="00274894">
          <w:rPr>
            <w:rFonts w:ascii="Arial" w:hAnsi="Arial" w:cs="Arial"/>
            <w:bCs/>
            <w:sz w:val="24"/>
            <w:szCs w:val="24"/>
          </w:rPr>
          <w:delText>RFID-Etiketten mit integrierten Temperatursensoren</w:delText>
        </w:r>
        <w:r w:rsidRPr="009A7CD0" w:rsidDel="00274894">
          <w:rPr>
            <w:rFonts w:ascii="Arial" w:hAnsi="Arial" w:cs="Arial"/>
            <w:sz w:val="24"/>
            <w:szCs w:val="24"/>
          </w:rPr>
          <w:delText xml:space="preserve"> ermöglichen die </w:delText>
        </w:r>
        <w:r w:rsidRPr="009A7CD0" w:rsidDel="00274894">
          <w:rPr>
            <w:rFonts w:ascii="Arial" w:hAnsi="Arial" w:cs="Arial"/>
            <w:bCs/>
            <w:sz w:val="24"/>
            <w:szCs w:val="24"/>
          </w:rPr>
          <w:delText>kontinuierliche Überwachung kritischer Umgebungsbedingungen</w:delText>
        </w:r>
        <w:r w:rsidRPr="009A7CD0" w:rsidDel="00274894">
          <w:rPr>
            <w:rFonts w:ascii="Arial" w:hAnsi="Arial" w:cs="Arial"/>
            <w:sz w:val="24"/>
            <w:szCs w:val="24"/>
          </w:rPr>
          <w:delText xml:space="preserve"> in Ihrer Supply Chain. Die Sensoren erfassen </w:delText>
        </w:r>
        <w:r w:rsidRPr="009A7CD0" w:rsidDel="00274894">
          <w:rPr>
            <w:rFonts w:ascii="Arial" w:hAnsi="Arial" w:cs="Arial"/>
            <w:bCs/>
            <w:sz w:val="24"/>
            <w:szCs w:val="24"/>
          </w:rPr>
          <w:delText>Temperaturwerte von -40°C bis +125°C</w:delText>
        </w:r>
        <w:r w:rsidRPr="009A7CD0" w:rsidDel="00274894">
          <w:rPr>
            <w:rFonts w:ascii="Arial" w:hAnsi="Arial" w:cs="Arial"/>
            <w:sz w:val="24"/>
            <w:szCs w:val="24"/>
          </w:rPr>
          <w:delText xml:space="preserve"> und ermöglichen eine </w:delText>
        </w:r>
        <w:r w:rsidRPr="009A7CD0" w:rsidDel="00274894">
          <w:rPr>
            <w:rFonts w:ascii="Arial" w:hAnsi="Arial" w:cs="Arial"/>
            <w:bCs/>
            <w:sz w:val="24"/>
            <w:szCs w:val="24"/>
          </w:rPr>
          <w:delText>automatische Datenerfassung an definierten RFID-Lesepunkten</w:delText>
        </w:r>
        <w:r w:rsidRPr="009A7CD0" w:rsidDel="00274894">
          <w:rPr>
            <w:rFonts w:ascii="Arial" w:hAnsi="Arial" w:cs="Arial"/>
            <w:sz w:val="24"/>
            <w:szCs w:val="24"/>
          </w:rPr>
          <w:delText xml:space="preserve"> – ideal für die </w:delText>
        </w:r>
        <w:r w:rsidRPr="009A7CD0" w:rsidDel="00274894">
          <w:rPr>
            <w:rFonts w:ascii="Arial" w:hAnsi="Arial" w:cs="Arial"/>
            <w:bCs/>
            <w:sz w:val="24"/>
            <w:szCs w:val="24"/>
          </w:rPr>
          <w:delText>sichere Rückverfolgbarkeit &amp; Qualitätssicherung</w:delText>
        </w:r>
        <w:r w:rsidRPr="009A7CD0" w:rsidDel="00274894">
          <w:rPr>
            <w:rFonts w:ascii="Arial" w:hAnsi="Arial" w:cs="Arial"/>
            <w:sz w:val="24"/>
            <w:szCs w:val="24"/>
          </w:rPr>
          <w:delText xml:space="preserve"> sensibler Produkte.</w:delText>
        </w:r>
      </w:del>
    </w:p>
    <w:p w14:paraId="3F4D7BAD" w14:textId="267373C7" w:rsidR="000442BD" w:rsidDel="00274894" w:rsidRDefault="000442BD" w:rsidP="005D188D">
      <w:pPr>
        <w:spacing w:line="360" w:lineRule="auto"/>
        <w:rPr>
          <w:del w:id="1609" w:author="Benitez, Alejandro" w:date="2025-03-05T10:50:00Z"/>
          <w:rFonts w:ascii="Arial" w:hAnsi="Arial" w:cs="Arial"/>
          <w:sz w:val="24"/>
          <w:szCs w:val="24"/>
        </w:rPr>
      </w:pPr>
    </w:p>
    <w:p w14:paraId="24B8891D" w14:textId="52EB4257" w:rsidR="005D188D" w:rsidRPr="005820B5" w:rsidDel="00274894" w:rsidRDefault="005D188D" w:rsidP="005D188D">
      <w:pPr>
        <w:spacing w:line="360" w:lineRule="auto"/>
        <w:rPr>
          <w:del w:id="1610" w:author="Benitez, Alejandro" w:date="2025-03-05T10:50:00Z"/>
          <w:rFonts w:ascii="Arial" w:hAnsi="Arial" w:cs="Arial"/>
          <w:b/>
          <w:bCs/>
          <w:sz w:val="24"/>
          <w:szCs w:val="24"/>
        </w:rPr>
      </w:pPr>
      <w:del w:id="1611" w:author="Benitez, Alejandro" w:date="2025-03-05T10:50:00Z">
        <w:r w:rsidRPr="005820B5" w:rsidDel="00274894">
          <w:rPr>
            <w:rFonts w:ascii="Arial" w:hAnsi="Arial" w:cs="Arial"/>
            <w:b/>
            <w:sz w:val="24"/>
            <w:szCs w:val="24"/>
          </w:rPr>
          <w:delText>PID 3SIXTY</w:delText>
        </w:r>
        <w:r w:rsidRPr="005820B5" w:rsidDel="00274894">
          <w:rPr>
            <w:rFonts w:ascii="Arial" w:hAnsi="Arial" w:cs="Arial"/>
            <w:b/>
            <w:bCs/>
            <w:sz w:val="24"/>
            <w:szCs w:val="24"/>
          </w:rPr>
          <w:delText xml:space="preserve">: herstellerübergreifende Software-Plattform der PID-Verbundpartner </w:delText>
        </w:r>
      </w:del>
    </w:p>
    <w:p w14:paraId="5670EE02" w14:textId="265CF739" w:rsidR="005D188D" w:rsidRPr="005820B5" w:rsidDel="00274894" w:rsidRDefault="005D188D" w:rsidP="005D188D">
      <w:pPr>
        <w:spacing w:line="360" w:lineRule="auto"/>
        <w:rPr>
          <w:del w:id="1612" w:author="Benitez, Alejandro" w:date="2025-03-05T10:50:00Z"/>
          <w:rFonts w:ascii="Arial" w:eastAsia="Arial" w:hAnsi="Arial" w:cs="Arial"/>
          <w:sz w:val="24"/>
          <w:szCs w:val="24"/>
        </w:rPr>
      </w:pPr>
    </w:p>
    <w:p w14:paraId="647F2033" w14:textId="56F0620F" w:rsidR="00E625F1" w:rsidRPr="005820B5" w:rsidDel="00274894" w:rsidRDefault="005D188D" w:rsidP="005D188D">
      <w:pPr>
        <w:spacing w:line="360" w:lineRule="auto"/>
        <w:rPr>
          <w:del w:id="1613" w:author="Benitez, Alejandro" w:date="2025-03-05T10:50:00Z"/>
          <w:rFonts w:ascii="Arial" w:eastAsia="Arial" w:hAnsi="Arial" w:cs="Arial"/>
          <w:sz w:val="24"/>
          <w:szCs w:val="24"/>
        </w:rPr>
      </w:pPr>
      <w:del w:id="1614" w:author="Benitez, Alejandro" w:date="2025-03-05T10:50:00Z">
        <w:r w:rsidRPr="005820B5" w:rsidDel="00274894">
          <w:rPr>
            <w:rFonts w:ascii="Arial" w:eastAsia="Arial" w:hAnsi="Arial" w:cs="Arial"/>
            <w:sz w:val="24"/>
            <w:szCs w:val="24"/>
          </w:rPr>
          <w:delText xml:space="preserve">Ein weiteres </w:delText>
        </w:r>
        <w:r w:rsidR="005820B5" w:rsidDel="00274894">
          <w:rPr>
            <w:rFonts w:ascii="Arial" w:eastAsia="Arial" w:hAnsi="Arial" w:cs="Arial"/>
            <w:sz w:val="24"/>
            <w:szCs w:val="24"/>
          </w:rPr>
          <w:delText>Themen-</w:delText>
        </w:r>
        <w:r w:rsidRPr="005820B5" w:rsidDel="00274894">
          <w:rPr>
            <w:rFonts w:ascii="Arial" w:eastAsia="Arial" w:hAnsi="Arial" w:cs="Arial"/>
            <w:sz w:val="24"/>
            <w:szCs w:val="24"/>
          </w:rPr>
          <w:delText xml:space="preserve">Highlight </w:delText>
        </w:r>
        <w:r w:rsidR="005820B5" w:rsidDel="00274894">
          <w:rPr>
            <w:rFonts w:ascii="Arial" w:eastAsia="Arial" w:hAnsi="Arial" w:cs="Arial"/>
            <w:sz w:val="24"/>
            <w:szCs w:val="24"/>
          </w:rPr>
          <w:delText xml:space="preserve">bei </w:delText>
        </w:r>
        <w:r w:rsidR="005820B5" w:rsidRPr="00FA5421" w:rsidDel="00274894">
          <w:rPr>
            <w:rFonts w:ascii="Arial" w:hAnsi="Arial" w:cs="Arial"/>
            <w:sz w:val="24"/>
            <w:szCs w:val="24"/>
          </w:rPr>
          <w:delText>Logopak Systeme und NOVEXX Solutions</w:delText>
        </w:r>
        <w:r w:rsidR="005820B5" w:rsidDel="00274894">
          <w:rPr>
            <w:rFonts w:ascii="Arial" w:eastAsia="Arial" w:hAnsi="Arial" w:cs="Arial"/>
            <w:sz w:val="24"/>
            <w:szCs w:val="24"/>
          </w:rPr>
          <w:delText xml:space="preserve"> </w:delText>
        </w:r>
        <w:r w:rsidRPr="005820B5" w:rsidDel="00274894">
          <w:rPr>
            <w:rFonts w:ascii="Arial" w:eastAsia="Arial" w:hAnsi="Arial" w:cs="Arial"/>
            <w:sz w:val="24"/>
            <w:szCs w:val="24"/>
          </w:rPr>
          <w:delText xml:space="preserve">ist die Präsentation der </w:delText>
        </w:r>
        <w:r w:rsidR="005820B5" w:rsidDel="00274894">
          <w:rPr>
            <w:rFonts w:ascii="Arial" w:eastAsia="Arial" w:hAnsi="Arial" w:cs="Arial"/>
            <w:sz w:val="24"/>
            <w:szCs w:val="24"/>
          </w:rPr>
          <w:delText xml:space="preserve">in der PID-Gruppe </w:delText>
        </w:r>
        <w:r w:rsidRPr="005820B5" w:rsidDel="00274894">
          <w:rPr>
            <w:rFonts w:ascii="Arial" w:eastAsia="Arial" w:hAnsi="Arial" w:cs="Arial"/>
            <w:sz w:val="24"/>
            <w:szCs w:val="24"/>
          </w:rPr>
          <w:delText xml:space="preserve">gemeinsam entwickelten Softwareplattform </w:delText>
        </w:r>
        <w:r w:rsidRPr="00B60731" w:rsidDel="00274894">
          <w:rPr>
            <w:rFonts w:ascii="Arial" w:eastAsia="Arial" w:hAnsi="Arial" w:cs="Arial"/>
            <w:b/>
            <w:bCs/>
            <w:sz w:val="24"/>
            <w:szCs w:val="24"/>
          </w:rPr>
          <w:delText>PID 3SIXTY</w:delText>
        </w:r>
        <w:r w:rsidRPr="005820B5" w:rsidDel="00274894">
          <w:rPr>
            <w:rFonts w:ascii="Arial" w:eastAsia="Arial" w:hAnsi="Arial" w:cs="Arial"/>
            <w:sz w:val="24"/>
            <w:szCs w:val="24"/>
          </w:rPr>
          <w:delText xml:space="preserve">. Alle Geräte auf dem Messestand sind über die Software gesteuert und vernetzt. </w:delText>
        </w:r>
      </w:del>
    </w:p>
    <w:p w14:paraId="5D385B31" w14:textId="13CE0A53" w:rsidR="00706450" w:rsidDel="00274894" w:rsidRDefault="005D188D" w:rsidP="005D188D">
      <w:pPr>
        <w:spacing w:line="360" w:lineRule="auto"/>
        <w:rPr>
          <w:del w:id="1615" w:author="Benitez, Alejandro" w:date="2025-03-05T10:50:00Z"/>
          <w:rFonts w:ascii="Arial" w:eastAsia="Arial" w:hAnsi="Arial" w:cs="Arial"/>
          <w:sz w:val="24"/>
          <w:szCs w:val="24"/>
        </w:rPr>
      </w:pPr>
      <w:del w:id="1616" w:author="Benitez, Alejandro" w:date="2025-03-05T10:50:00Z">
        <w:r w:rsidRPr="005820B5" w:rsidDel="00274894">
          <w:rPr>
            <w:rFonts w:ascii="Arial" w:eastAsia="Arial" w:hAnsi="Arial" w:cs="Arial"/>
            <w:sz w:val="24"/>
            <w:szCs w:val="24"/>
          </w:rPr>
          <w:delText>Die Besucher können die Software live erleben und sich</w:delText>
        </w:r>
        <w:r w:rsidR="00A02766" w:rsidRPr="005820B5" w:rsidDel="00274894">
          <w:rPr>
            <w:rFonts w:ascii="Arial" w:eastAsia="Arial" w:hAnsi="Arial" w:cs="Arial"/>
            <w:sz w:val="24"/>
            <w:szCs w:val="24"/>
          </w:rPr>
          <w:delText xml:space="preserve"> </w:delText>
        </w:r>
        <w:r w:rsidR="0095213D" w:rsidRPr="005820B5" w:rsidDel="00274894">
          <w:rPr>
            <w:rFonts w:ascii="Arial" w:eastAsia="Arial" w:hAnsi="Arial" w:cs="Arial"/>
            <w:sz w:val="24"/>
            <w:szCs w:val="24"/>
          </w:rPr>
          <w:delText xml:space="preserve">von dem nahtlosen Datenaustausch innerhalb der Softwareplattform und zu übergeordneten OT- und IT-Systemen überzeugen. Gerade komplexe Kennzeichnungs- und Identifikationsprozesse werden </w:delText>
        </w:r>
        <w:r w:rsidR="005820B5" w:rsidDel="00274894">
          <w:rPr>
            <w:rFonts w:ascii="Arial" w:eastAsia="Arial" w:hAnsi="Arial" w:cs="Arial"/>
            <w:sz w:val="24"/>
            <w:szCs w:val="24"/>
          </w:rPr>
          <w:delText xml:space="preserve">durch </w:delText>
        </w:r>
        <w:r w:rsidR="005820B5" w:rsidRPr="005820B5" w:rsidDel="00274894">
          <w:rPr>
            <w:rFonts w:ascii="Arial" w:eastAsia="Arial" w:hAnsi="Arial" w:cs="Arial"/>
            <w:sz w:val="24"/>
            <w:szCs w:val="24"/>
          </w:rPr>
          <w:delText>PID 3SIXTY</w:delText>
        </w:r>
        <w:r w:rsidR="0095213D" w:rsidRPr="005820B5" w:rsidDel="00274894">
          <w:rPr>
            <w:rFonts w:ascii="Arial" w:eastAsia="Arial" w:hAnsi="Arial" w:cs="Arial"/>
            <w:sz w:val="24"/>
            <w:szCs w:val="24"/>
          </w:rPr>
          <w:delText xml:space="preserve"> noch sicherer beherrschbar.</w:delText>
        </w:r>
      </w:del>
    </w:p>
    <w:p w14:paraId="5E7E9AD2" w14:textId="626EBB36" w:rsidR="000442BD" w:rsidDel="00274894" w:rsidRDefault="000442BD" w:rsidP="005D188D">
      <w:pPr>
        <w:spacing w:line="360" w:lineRule="auto"/>
        <w:rPr>
          <w:del w:id="1617" w:author="Benitez, Alejandro" w:date="2025-03-05T10:50:00Z"/>
          <w:rFonts w:ascii="Arial" w:eastAsia="Arial" w:hAnsi="Arial" w:cs="Arial"/>
          <w:sz w:val="24"/>
          <w:szCs w:val="24"/>
        </w:rPr>
      </w:pPr>
    </w:p>
    <w:p w14:paraId="1F05C56D" w14:textId="1E99167C" w:rsidR="000442BD" w:rsidRPr="000442BD" w:rsidDel="00274894" w:rsidRDefault="000442BD" w:rsidP="005D188D">
      <w:pPr>
        <w:spacing w:line="360" w:lineRule="auto"/>
        <w:rPr>
          <w:del w:id="1618" w:author="Benitez, Alejandro" w:date="2025-03-05T10:50:00Z"/>
          <w:rFonts w:ascii="Arial" w:eastAsia="Arial" w:hAnsi="Arial" w:cs="Arial"/>
          <w:b/>
          <w:bCs/>
          <w:sz w:val="24"/>
          <w:szCs w:val="24"/>
        </w:rPr>
      </w:pPr>
      <w:del w:id="1619" w:author="Benitez, Alejandro" w:date="2025-03-05T10:50:00Z">
        <w:r w:rsidRPr="000442BD" w:rsidDel="00274894">
          <w:rPr>
            <w:rFonts w:ascii="Arial" w:eastAsia="Arial" w:hAnsi="Arial" w:cs="Arial"/>
            <w:b/>
            <w:bCs/>
            <w:sz w:val="24"/>
            <w:szCs w:val="24"/>
          </w:rPr>
          <w:delText>Logopak auf dem Gemeinschaftsstand des AIM e.V.</w:delText>
        </w:r>
      </w:del>
    </w:p>
    <w:p w14:paraId="54D91DA7" w14:textId="7200538F" w:rsidR="00F83D68" w:rsidRPr="00AC1623" w:rsidDel="00274894" w:rsidRDefault="00F83D68" w:rsidP="005D188D">
      <w:pPr>
        <w:spacing w:line="360" w:lineRule="auto"/>
        <w:rPr>
          <w:del w:id="1620" w:author="Benitez, Alejandro" w:date="2025-03-05T10:50:00Z"/>
          <w:rFonts w:ascii="Arial" w:eastAsia="Arial" w:hAnsi="Arial" w:cs="Arial"/>
          <w:strike/>
          <w:sz w:val="24"/>
          <w:szCs w:val="24"/>
        </w:rPr>
      </w:pPr>
    </w:p>
    <w:p w14:paraId="508E70E7" w14:textId="45FD20DB" w:rsidR="00AA39DF" w:rsidRPr="000442BD" w:rsidDel="00274894" w:rsidRDefault="000442BD" w:rsidP="005D188D">
      <w:pPr>
        <w:tabs>
          <w:tab w:val="num" w:pos="720"/>
        </w:tabs>
        <w:spacing w:line="360" w:lineRule="auto"/>
        <w:rPr>
          <w:del w:id="1621" w:author="Benitez, Alejandro" w:date="2025-03-05T10:50:00Z"/>
          <w:rFonts w:ascii="Arial" w:hAnsi="Arial" w:cs="Arial"/>
          <w:bCs/>
          <w:iCs/>
          <w:sz w:val="24"/>
          <w:szCs w:val="24"/>
        </w:rPr>
      </w:pPr>
      <w:del w:id="1622" w:author="Benitez, Alejandro" w:date="2025-03-05T10:50:00Z">
        <w:r w:rsidRPr="000442BD" w:rsidDel="00274894">
          <w:rPr>
            <w:rFonts w:ascii="Arial" w:hAnsi="Arial" w:cs="Arial"/>
            <w:bCs/>
            <w:iCs/>
            <w:sz w:val="24"/>
            <w:szCs w:val="24"/>
          </w:rPr>
          <w:delText>Neben dem eigenen Messestand ist Logopak auf der LogiMAT auch auf dem Gemeinschaftsstand des AIM e.V (Halle 2, Stand B07) vertreten.</w:delText>
        </w:r>
        <w:r w:rsidDel="00274894">
          <w:rPr>
            <w:rFonts w:ascii="Arial" w:hAnsi="Arial" w:cs="Arial"/>
            <w:bCs/>
            <w:iCs/>
            <w:sz w:val="24"/>
            <w:szCs w:val="24"/>
          </w:rPr>
          <w:delText xml:space="preserve"> Ein Etikettiersystem Logomatic 410 T RFID ist wesentlicher Bestandteil im Tracking &amp; Tracing Theatre – einem Live-Szenario zur Digitalisierung der Supply Chain mit Auto-ID-Technologien wie RFID, RTLS oder IoT.</w:delText>
        </w:r>
      </w:del>
    </w:p>
    <w:p w14:paraId="34C0D793" w14:textId="1AE24628" w:rsidR="000442BD" w:rsidDel="00274894" w:rsidRDefault="000442BD" w:rsidP="005D188D">
      <w:pPr>
        <w:tabs>
          <w:tab w:val="num" w:pos="720"/>
        </w:tabs>
        <w:spacing w:line="360" w:lineRule="auto"/>
        <w:rPr>
          <w:del w:id="1623" w:author="Benitez, Alejandro" w:date="2025-03-05T10:50:00Z"/>
          <w:rFonts w:ascii="Arial" w:hAnsi="Arial" w:cs="Arial"/>
          <w:b/>
          <w:iCs/>
          <w:sz w:val="24"/>
          <w:szCs w:val="24"/>
        </w:rPr>
      </w:pPr>
    </w:p>
    <w:p w14:paraId="27808BCA" w14:textId="63B61685" w:rsidR="005D188D" w:rsidRPr="001E7674" w:rsidDel="00274894" w:rsidRDefault="005D188D" w:rsidP="005D188D">
      <w:pPr>
        <w:tabs>
          <w:tab w:val="num" w:pos="720"/>
        </w:tabs>
        <w:spacing w:line="360" w:lineRule="auto"/>
        <w:rPr>
          <w:del w:id="1624" w:author="Benitez, Alejandro" w:date="2025-03-05T10:50:00Z"/>
          <w:rFonts w:ascii="Arial" w:hAnsi="Arial" w:cs="Arial"/>
          <w:b/>
          <w:iCs/>
          <w:sz w:val="24"/>
          <w:szCs w:val="24"/>
        </w:rPr>
      </w:pPr>
      <w:del w:id="1625" w:author="Benitez, Alejandro" w:date="2025-03-05T10:50:00Z">
        <w:r w:rsidRPr="001E7674" w:rsidDel="00274894">
          <w:rPr>
            <w:rFonts w:ascii="Arial" w:hAnsi="Arial" w:cs="Arial"/>
            <w:b/>
            <w:iCs/>
            <w:sz w:val="24"/>
            <w:szCs w:val="24"/>
          </w:rPr>
          <w:delText>Logopak</w:delText>
        </w:r>
        <w:r w:rsidR="008E093D" w:rsidDel="00274894">
          <w:rPr>
            <w:rFonts w:ascii="Arial" w:hAnsi="Arial" w:cs="Arial"/>
            <w:b/>
            <w:iCs/>
            <w:sz w:val="24"/>
            <w:szCs w:val="24"/>
          </w:rPr>
          <w:delText xml:space="preserve"> Systeme</w:delText>
        </w:r>
        <w:r w:rsidRPr="001E7674" w:rsidDel="00274894">
          <w:rPr>
            <w:rFonts w:ascii="Arial" w:hAnsi="Arial" w:cs="Arial"/>
            <w:b/>
            <w:iCs/>
            <w:sz w:val="24"/>
            <w:szCs w:val="24"/>
          </w:rPr>
          <w:delText xml:space="preserve"> und </w:delText>
        </w:r>
        <w:r w:rsidR="00E625F1" w:rsidDel="00274894">
          <w:rPr>
            <w:rFonts w:ascii="Arial" w:hAnsi="Arial" w:cs="Arial"/>
            <w:b/>
            <w:iCs/>
            <w:sz w:val="24"/>
            <w:szCs w:val="24"/>
          </w:rPr>
          <w:delText>NOVEXX Solutions</w:delText>
        </w:r>
        <w:r w:rsidRPr="001E7674" w:rsidDel="00274894">
          <w:rPr>
            <w:rFonts w:ascii="Arial" w:hAnsi="Arial" w:cs="Arial"/>
            <w:b/>
            <w:iCs/>
            <w:sz w:val="24"/>
            <w:szCs w:val="24"/>
          </w:rPr>
          <w:delText xml:space="preserve"> – eigenständig</w:delText>
        </w:r>
        <w:r w:rsidDel="00274894">
          <w:rPr>
            <w:rFonts w:ascii="Arial" w:hAnsi="Arial" w:cs="Arial"/>
            <w:b/>
            <w:iCs/>
            <w:sz w:val="24"/>
            <w:szCs w:val="24"/>
          </w:rPr>
          <w:delText xml:space="preserve"> und stark</w:delText>
        </w:r>
        <w:r w:rsidRPr="001E7674" w:rsidDel="00274894">
          <w:rPr>
            <w:rFonts w:ascii="Arial" w:hAnsi="Arial" w:cs="Arial"/>
            <w:b/>
            <w:iCs/>
            <w:sz w:val="24"/>
            <w:szCs w:val="24"/>
          </w:rPr>
          <w:delText xml:space="preserve"> im PID-Verbund</w:delText>
        </w:r>
      </w:del>
    </w:p>
    <w:p w14:paraId="097F7D8F" w14:textId="5B8ADCA2" w:rsidR="005D188D" w:rsidDel="00274894" w:rsidRDefault="005D188D" w:rsidP="005D188D">
      <w:pPr>
        <w:tabs>
          <w:tab w:val="num" w:pos="720"/>
        </w:tabs>
        <w:spacing w:line="360" w:lineRule="auto"/>
        <w:rPr>
          <w:del w:id="1626" w:author="Benitez, Alejandro" w:date="2025-03-05T10:50:00Z"/>
          <w:rFonts w:ascii="Arial" w:hAnsi="Arial" w:cs="Arial"/>
          <w:sz w:val="24"/>
          <w:szCs w:val="24"/>
        </w:rPr>
      </w:pPr>
    </w:p>
    <w:p w14:paraId="1BC8A681" w14:textId="1F1BD95E" w:rsidR="00A02766" w:rsidRPr="0095213D" w:rsidDel="00274894" w:rsidRDefault="00073F63" w:rsidP="00A02766">
      <w:pPr>
        <w:spacing w:line="360" w:lineRule="auto"/>
        <w:rPr>
          <w:del w:id="1627" w:author="Benitez, Alejandro" w:date="2025-03-05T10:50:00Z"/>
          <w:rFonts w:ascii="Arial" w:hAnsi="Arial" w:cs="Arial"/>
          <w:sz w:val="24"/>
          <w:szCs w:val="24"/>
        </w:rPr>
      </w:pPr>
      <w:del w:id="1628" w:author="Benitez, Alejandro" w:date="2025-03-05T10:50:00Z">
        <w:r w:rsidDel="00274894">
          <w:delText>Mit dem gemeinsamen Messeauftritt auf der LogiMAT 202</w:delText>
        </w:r>
        <w:r w:rsidR="004F4FE5" w:rsidDel="00274894">
          <w:delText>5</w:delText>
        </w:r>
        <w:r w:rsidDel="00274894">
          <w:rPr>
            <w:rStyle w:val="cf01"/>
            <w:rFonts w:ascii="Arial" w:hAnsi="Arial" w:cs="Arial"/>
            <w:strike/>
            <w:sz w:val="24"/>
            <w:szCs w:val="24"/>
          </w:rPr>
          <w:delText xml:space="preserve"> </w:delText>
        </w:r>
        <w:r w:rsidR="00A02766" w:rsidRPr="0095213D" w:rsidDel="00274894">
          <w:rPr>
            <w:rStyle w:val="cf01"/>
            <w:rFonts w:ascii="Arial" w:hAnsi="Arial" w:cs="Arial"/>
            <w:sz w:val="24"/>
            <w:szCs w:val="24"/>
          </w:rPr>
          <w:delText xml:space="preserve">unterstreichen </w:delText>
        </w:r>
        <w:r w:rsidR="00C72082" w:rsidDel="00274894">
          <w:rPr>
            <w:rStyle w:val="cf01"/>
            <w:rFonts w:ascii="Arial" w:hAnsi="Arial" w:cs="Arial"/>
            <w:sz w:val="24"/>
            <w:szCs w:val="24"/>
          </w:rPr>
          <w:delText>beide</w:delText>
        </w:r>
        <w:r w:rsidR="00C72082" w:rsidRPr="0095213D" w:rsidDel="00274894">
          <w:rPr>
            <w:rFonts w:ascii="Arial" w:hAnsi="Arial" w:cs="Arial"/>
            <w:sz w:val="24"/>
            <w:szCs w:val="24"/>
          </w:rPr>
          <w:delText xml:space="preserve"> </w:delText>
        </w:r>
        <w:r w:rsidR="00A02766" w:rsidRPr="0095213D" w:rsidDel="00274894">
          <w:rPr>
            <w:rFonts w:ascii="Arial" w:hAnsi="Arial" w:cs="Arial"/>
            <w:sz w:val="24"/>
            <w:szCs w:val="24"/>
          </w:rPr>
          <w:delText xml:space="preserve">Unternehmen, die zur Unternehmenssparte Possehl Identification Solutions (PID) der Lübecker Possehl-Gruppe gehören, ihre individuellen Stärken: </w:delText>
        </w:r>
        <w:r w:rsidR="003562A7" w:rsidDel="00274894">
          <w:rPr>
            <w:rStyle w:val="cf01"/>
            <w:rFonts w:ascii="Arial" w:hAnsi="Arial" w:cs="Arial"/>
            <w:sz w:val="24"/>
            <w:szCs w:val="24"/>
          </w:rPr>
          <w:delText>NOVEXX Solutions</w:delText>
        </w:r>
        <w:r w:rsidR="00A02766" w:rsidRPr="0095213D" w:rsidDel="00274894">
          <w:rPr>
            <w:rStyle w:val="cf01"/>
            <w:rFonts w:ascii="Arial" w:hAnsi="Arial" w:cs="Arial"/>
            <w:sz w:val="24"/>
            <w:szCs w:val="24"/>
          </w:rPr>
          <w:delText xml:space="preserve"> </w:delText>
        </w:r>
        <w:r w:rsidR="006B45DF" w:rsidDel="00274894">
          <w:rPr>
            <w:rStyle w:val="cf01"/>
            <w:rFonts w:ascii="Arial" w:hAnsi="Arial" w:cs="Arial"/>
            <w:sz w:val="24"/>
            <w:szCs w:val="24"/>
          </w:rPr>
          <w:delText>im Bereich</w:delText>
        </w:r>
        <w:r w:rsidR="006B45DF" w:rsidRPr="0095213D" w:rsidDel="00274894">
          <w:rPr>
            <w:rStyle w:val="cf01"/>
            <w:rFonts w:ascii="Arial" w:hAnsi="Arial" w:cs="Arial"/>
            <w:sz w:val="24"/>
            <w:szCs w:val="24"/>
          </w:rPr>
          <w:delText xml:space="preserve"> </w:delText>
        </w:r>
        <w:r w:rsidR="00A02766" w:rsidRPr="0095213D" w:rsidDel="00274894">
          <w:rPr>
            <w:rStyle w:val="cf01"/>
            <w:rFonts w:ascii="Arial" w:hAnsi="Arial" w:cs="Arial"/>
            <w:sz w:val="24"/>
            <w:szCs w:val="24"/>
          </w:rPr>
          <w:delText>Etikettendrucker und Print &amp; Apply Lösungen</w:delText>
        </w:r>
        <w:r w:rsidR="006B45DF" w:rsidDel="00274894">
          <w:rPr>
            <w:rStyle w:val="cf01"/>
            <w:rFonts w:ascii="Arial" w:hAnsi="Arial" w:cs="Arial"/>
            <w:sz w:val="24"/>
            <w:szCs w:val="24"/>
          </w:rPr>
          <w:delText>, während</w:delText>
        </w:r>
        <w:r w:rsidR="00A02766" w:rsidRPr="0095213D" w:rsidDel="00274894">
          <w:rPr>
            <w:rStyle w:val="cf01"/>
            <w:rFonts w:ascii="Arial" w:hAnsi="Arial" w:cs="Arial"/>
            <w:sz w:val="24"/>
            <w:szCs w:val="24"/>
          </w:rPr>
          <w:delText xml:space="preserve"> Logopak </w:delText>
        </w:r>
        <w:r w:rsidR="008E093D" w:rsidDel="00274894">
          <w:rPr>
            <w:rStyle w:val="cf01"/>
            <w:rFonts w:ascii="Arial" w:hAnsi="Arial" w:cs="Arial"/>
            <w:sz w:val="24"/>
            <w:szCs w:val="24"/>
          </w:rPr>
          <w:delText xml:space="preserve">Systeme </w:delText>
        </w:r>
        <w:r w:rsidR="006B45DF" w:rsidDel="00274894">
          <w:rPr>
            <w:rStyle w:val="cf01"/>
            <w:rFonts w:ascii="Arial" w:hAnsi="Arial" w:cs="Arial"/>
            <w:sz w:val="24"/>
            <w:szCs w:val="24"/>
          </w:rPr>
          <w:delText xml:space="preserve">sich </w:delText>
        </w:r>
        <w:r w:rsidR="00A02766" w:rsidRPr="0095213D" w:rsidDel="00274894">
          <w:rPr>
            <w:rStyle w:val="cf01"/>
            <w:rFonts w:ascii="Arial" w:hAnsi="Arial" w:cs="Arial"/>
            <w:sz w:val="24"/>
            <w:szCs w:val="24"/>
          </w:rPr>
          <w:delText>auf</w:delText>
        </w:r>
        <w:r w:rsidR="00C72082" w:rsidDel="00274894">
          <w:rPr>
            <w:rStyle w:val="cf01"/>
            <w:rFonts w:ascii="Arial" w:hAnsi="Arial" w:cs="Arial"/>
            <w:sz w:val="24"/>
            <w:szCs w:val="24"/>
          </w:rPr>
          <w:delText xml:space="preserve"> vollintegrierbare und vollautomatische Print &amp; Apply Lösungen</w:delText>
        </w:r>
        <w:r w:rsidR="006B45DF" w:rsidDel="00274894">
          <w:rPr>
            <w:rStyle w:val="cf01"/>
            <w:rFonts w:ascii="Arial" w:hAnsi="Arial" w:cs="Arial"/>
            <w:sz w:val="24"/>
            <w:szCs w:val="24"/>
          </w:rPr>
          <w:delText xml:space="preserve"> konzentriert, einschließlich Lösungen </w:delText>
        </w:r>
        <w:r w:rsidR="00C72082" w:rsidDel="00274894">
          <w:rPr>
            <w:rStyle w:val="cf01"/>
            <w:rFonts w:ascii="Arial" w:hAnsi="Arial" w:cs="Arial"/>
            <w:sz w:val="24"/>
            <w:szCs w:val="24"/>
          </w:rPr>
          <w:delText xml:space="preserve">für </w:delText>
        </w:r>
        <w:r w:rsidR="00127CD6" w:rsidDel="00274894">
          <w:rPr>
            <w:rStyle w:val="cf01"/>
            <w:rFonts w:ascii="Arial" w:hAnsi="Arial" w:cs="Arial"/>
            <w:sz w:val="24"/>
            <w:szCs w:val="24"/>
          </w:rPr>
          <w:delText xml:space="preserve">die </w:delText>
        </w:r>
        <w:r w:rsidR="00A02766" w:rsidRPr="0095213D" w:rsidDel="00274894">
          <w:rPr>
            <w:rStyle w:val="cf01"/>
            <w:rFonts w:ascii="Arial" w:hAnsi="Arial" w:cs="Arial"/>
            <w:sz w:val="24"/>
            <w:szCs w:val="24"/>
          </w:rPr>
          <w:delText>Palettenetikettier</w:delText>
        </w:r>
        <w:r w:rsidR="00127CD6" w:rsidDel="00274894">
          <w:rPr>
            <w:rStyle w:val="cf01"/>
            <w:rFonts w:ascii="Arial" w:hAnsi="Arial" w:cs="Arial"/>
            <w:sz w:val="24"/>
            <w:szCs w:val="24"/>
          </w:rPr>
          <w:delText>ung</w:delText>
        </w:r>
        <w:r w:rsidR="00A02766" w:rsidRPr="0095213D" w:rsidDel="00274894">
          <w:rPr>
            <w:rStyle w:val="cf01"/>
            <w:rFonts w:ascii="Arial" w:hAnsi="Arial" w:cs="Arial"/>
            <w:sz w:val="24"/>
            <w:szCs w:val="24"/>
          </w:rPr>
          <w:delText>.</w:delText>
        </w:r>
        <w:r w:rsidR="00A02766" w:rsidRPr="0095213D" w:rsidDel="00274894">
          <w:rPr>
            <w:rFonts w:ascii="Arial" w:hAnsi="Arial" w:cs="Arial"/>
            <w:sz w:val="24"/>
            <w:szCs w:val="24"/>
          </w:rPr>
          <w:delText xml:space="preserve"> </w:delText>
        </w:r>
      </w:del>
    </w:p>
    <w:p w14:paraId="7BA86F5D" w14:textId="0A6EB70E" w:rsidR="00A02766" w:rsidDel="00274894" w:rsidRDefault="00A02766" w:rsidP="00A02766">
      <w:pPr>
        <w:spacing w:line="360" w:lineRule="auto"/>
        <w:rPr>
          <w:del w:id="1629" w:author="Benitez, Alejandro" w:date="2025-03-05T10:50:00Z"/>
          <w:rFonts w:ascii="Arial" w:hAnsi="Arial" w:cs="Arial"/>
          <w:b/>
          <w:bCs/>
          <w:sz w:val="24"/>
          <w:szCs w:val="24"/>
        </w:rPr>
      </w:pPr>
    </w:p>
    <w:p w14:paraId="07C52E16" w14:textId="74DC717A" w:rsidR="00A02766" w:rsidRPr="001E7674" w:rsidDel="00274894" w:rsidRDefault="00A02766" w:rsidP="00A02766">
      <w:pPr>
        <w:spacing w:line="360" w:lineRule="auto"/>
        <w:rPr>
          <w:del w:id="1630" w:author="Benitez, Alejandro" w:date="2025-03-05T10:50:00Z"/>
          <w:rFonts w:ascii="Arial" w:hAnsi="Arial" w:cs="Arial"/>
          <w:sz w:val="24"/>
          <w:szCs w:val="24"/>
        </w:rPr>
      </w:pPr>
      <w:del w:id="1631" w:author="Benitez, Alejandro" w:date="2025-03-05T10:50:00Z">
        <w:r w:rsidRPr="001E7674" w:rsidDel="00274894">
          <w:rPr>
            <w:rFonts w:ascii="Arial" w:hAnsi="Arial" w:cs="Arial"/>
            <w:sz w:val="24"/>
            <w:szCs w:val="24"/>
          </w:rPr>
          <w:delText>„Kennzeichnungstechnologien und ih</w:delText>
        </w:r>
        <w:r w:rsidRPr="00257372" w:rsidDel="00274894">
          <w:rPr>
            <w:rFonts w:ascii="Arial" w:hAnsi="Arial" w:cs="Arial"/>
            <w:sz w:val="24"/>
            <w:szCs w:val="24"/>
          </w:rPr>
          <w:delText>re Software-Lösungen für das Datenmanagement sind wesentliche Faktoren für digitalisierte, nachhaltige, prozesssichere und damit zukunftsfähige Logistikszenarien“, sagt Steffan Gold, Geschäftsführer von Logopak Systeme</w:delText>
        </w:r>
        <w:r w:rsidR="004F4FE5" w:rsidDel="00274894">
          <w:rPr>
            <w:rFonts w:ascii="Arial" w:hAnsi="Arial" w:cs="Arial"/>
            <w:sz w:val="24"/>
            <w:szCs w:val="24"/>
          </w:rPr>
          <w:delText>, und ergänzt</w:delText>
        </w:r>
        <w:r w:rsidRPr="00257372" w:rsidDel="00274894">
          <w:rPr>
            <w:rFonts w:ascii="Arial" w:hAnsi="Arial" w:cs="Arial"/>
            <w:sz w:val="24"/>
            <w:szCs w:val="24"/>
            <w:lang w:eastAsia="en-US"/>
          </w:rPr>
          <w:delText xml:space="preserve">: </w:delText>
        </w:r>
        <w:r w:rsidRPr="00257372" w:rsidDel="00274894">
          <w:rPr>
            <w:rFonts w:ascii="Arial" w:hAnsi="Arial" w:cs="Arial"/>
            <w:sz w:val="24"/>
            <w:szCs w:val="24"/>
          </w:rPr>
          <w:delText xml:space="preserve">„Die jährlich in Stuttgart stattfindende LogiMAT ist als größte, internationale Fachmesse für Intralogistik und Prozessmanagement daher die geeignete </w:delText>
        </w:r>
        <w:r w:rsidRPr="001E7674" w:rsidDel="00274894">
          <w:rPr>
            <w:rFonts w:ascii="Arial" w:hAnsi="Arial" w:cs="Arial"/>
            <w:sz w:val="24"/>
            <w:szCs w:val="24"/>
          </w:rPr>
          <w:delText xml:space="preserve">Plattform, </w:delText>
        </w:r>
        <w:r w:rsidR="0095213D" w:rsidDel="00274894">
          <w:rPr>
            <w:rFonts w:ascii="Arial" w:hAnsi="Arial" w:cs="Arial"/>
            <w:sz w:val="24"/>
            <w:szCs w:val="24"/>
          </w:rPr>
          <w:delText xml:space="preserve">das starke </w:delText>
        </w:r>
        <w:r w:rsidR="003562A7" w:rsidDel="00274894">
          <w:rPr>
            <w:rFonts w:ascii="Arial" w:hAnsi="Arial" w:cs="Arial"/>
            <w:sz w:val="24"/>
            <w:szCs w:val="24"/>
          </w:rPr>
          <w:delText>gemeinsame Produktp</w:delText>
        </w:r>
        <w:r w:rsidR="0095213D" w:rsidDel="00274894">
          <w:rPr>
            <w:rFonts w:ascii="Arial" w:hAnsi="Arial" w:cs="Arial"/>
            <w:sz w:val="24"/>
            <w:szCs w:val="24"/>
          </w:rPr>
          <w:delText>ortfolio</w:delText>
        </w:r>
        <w:r w:rsidR="003562A7" w:rsidDel="00274894">
          <w:rPr>
            <w:rFonts w:ascii="Arial" w:hAnsi="Arial" w:cs="Arial"/>
            <w:sz w:val="24"/>
            <w:szCs w:val="24"/>
          </w:rPr>
          <w:delText xml:space="preserve"> und </w:delText>
        </w:r>
        <w:r w:rsidRPr="001E7674" w:rsidDel="00274894">
          <w:rPr>
            <w:rFonts w:ascii="Arial" w:hAnsi="Arial" w:cs="Arial"/>
            <w:sz w:val="24"/>
            <w:szCs w:val="24"/>
          </w:rPr>
          <w:delText xml:space="preserve">integrierte Kennzeichnungstechnologien von </w:delText>
        </w:r>
        <w:r w:rsidR="003562A7" w:rsidDel="00274894">
          <w:rPr>
            <w:rFonts w:ascii="Arial" w:hAnsi="Arial" w:cs="Arial"/>
            <w:sz w:val="24"/>
            <w:szCs w:val="24"/>
          </w:rPr>
          <w:delText>NOVEXX Solutions</w:delText>
        </w:r>
        <w:r w:rsidRPr="001E7674" w:rsidDel="00274894">
          <w:rPr>
            <w:rFonts w:ascii="Arial" w:hAnsi="Arial" w:cs="Arial"/>
            <w:sz w:val="24"/>
            <w:szCs w:val="24"/>
          </w:rPr>
          <w:delText xml:space="preserve"> und Logopak einem breiten Fachpublikum zu präsentieren.“</w:delText>
        </w:r>
      </w:del>
    </w:p>
    <w:p w14:paraId="5ED5309B" w14:textId="47FA4DE1" w:rsidR="00706450" w:rsidDel="00274894" w:rsidRDefault="00706450" w:rsidP="005D188D">
      <w:pPr>
        <w:tabs>
          <w:tab w:val="num" w:pos="720"/>
        </w:tabs>
        <w:spacing w:line="360" w:lineRule="auto"/>
        <w:rPr>
          <w:del w:id="1632" w:author="Benitez, Alejandro" w:date="2025-03-05T10:50:00Z"/>
          <w:rFonts w:ascii="Arial" w:hAnsi="Arial" w:cs="Arial"/>
          <w:sz w:val="24"/>
          <w:szCs w:val="24"/>
        </w:rPr>
      </w:pPr>
    </w:p>
    <w:p w14:paraId="6D823927" w14:textId="4DB64544" w:rsidR="00DA56D6" w:rsidDel="00274894" w:rsidRDefault="005D188D" w:rsidP="00271DA9">
      <w:pPr>
        <w:tabs>
          <w:tab w:val="num" w:pos="720"/>
        </w:tabs>
        <w:spacing w:line="360" w:lineRule="auto"/>
        <w:rPr>
          <w:del w:id="1633" w:author="Benitez, Alejandro" w:date="2025-03-05T10:50:00Z"/>
          <w:rFonts w:ascii="Arial" w:hAnsi="Arial" w:cs="Arial"/>
          <w:sz w:val="24"/>
          <w:szCs w:val="24"/>
        </w:rPr>
      </w:pPr>
      <w:del w:id="1634" w:author="Benitez, Alejandro" w:date="2025-03-05T10:50:00Z">
        <w:r w:rsidRPr="001E7674" w:rsidDel="00274894">
          <w:rPr>
            <w:rFonts w:ascii="Arial" w:hAnsi="Arial" w:cs="Arial"/>
            <w:sz w:val="24"/>
            <w:szCs w:val="24"/>
          </w:rPr>
          <w:delText xml:space="preserve">Die </w:delText>
        </w:r>
        <w:r w:rsidRPr="00E55B0C" w:rsidDel="00274894">
          <w:rPr>
            <w:rFonts w:ascii="Arial" w:hAnsi="Arial" w:cs="Arial"/>
            <w:b/>
            <w:bCs/>
            <w:sz w:val="24"/>
            <w:szCs w:val="24"/>
          </w:rPr>
          <w:delText>Logopak Systeme GmbH &amp; Co. KG</w:delText>
        </w:r>
        <w:r w:rsidRPr="001E7674" w:rsidDel="00274894">
          <w:rPr>
            <w:rFonts w:ascii="Arial" w:hAnsi="Arial" w:cs="Arial"/>
            <w:sz w:val="24"/>
            <w:szCs w:val="24"/>
          </w:rPr>
          <w:delText xml:space="preserve"> ist </w:delText>
        </w:r>
        <w:r w:rsidR="007C0FF8" w:rsidRPr="00271DA9" w:rsidDel="00274894">
          <w:rPr>
            <w:rFonts w:ascii="Arial" w:hAnsi="Arial" w:cs="Arial"/>
            <w:sz w:val="24"/>
            <w:szCs w:val="24"/>
          </w:rPr>
          <w:delText>führender Hersteller und Anbieter von industriellen Kennzeichnungslösungen für Produkte, Trays, Kisten und Paletten. Logopaks modulare Maschinen in Verbindung mit maß-geschneiderten Designs bieten individualisierte Lösungen für Logistik und Supply Chain.</w:delText>
        </w:r>
        <w:r w:rsidR="00DA56D6" w:rsidDel="00274894">
          <w:rPr>
            <w:rFonts w:ascii="Arial" w:hAnsi="Arial" w:cs="Arial"/>
            <w:sz w:val="24"/>
            <w:szCs w:val="24"/>
          </w:rPr>
          <w:delText xml:space="preserve"> </w:delText>
        </w:r>
      </w:del>
    </w:p>
    <w:p w14:paraId="6618025D" w14:textId="1F15BE05" w:rsidR="007C0FF8" w:rsidRPr="00271DA9" w:rsidDel="00274894" w:rsidRDefault="007C0FF8" w:rsidP="00271DA9">
      <w:pPr>
        <w:tabs>
          <w:tab w:val="num" w:pos="720"/>
        </w:tabs>
        <w:spacing w:line="360" w:lineRule="auto"/>
        <w:rPr>
          <w:del w:id="1635" w:author="Benitez, Alejandro" w:date="2025-03-05T10:50:00Z"/>
          <w:rFonts w:ascii="Arial" w:hAnsi="Arial" w:cs="Arial"/>
          <w:sz w:val="24"/>
          <w:szCs w:val="24"/>
        </w:rPr>
      </w:pPr>
      <w:del w:id="1636" w:author="Benitez, Alejandro" w:date="2025-03-05T10:50:00Z">
        <w:r w:rsidRPr="00271DA9" w:rsidDel="00274894">
          <w:rPr>
            <w:rFonts w:ascii="Arial" w:hAnsi="Arial" w:cs="Arial"/>
            <w:sz w:val="24"/>
            <w:szCs w:val="24"/>
          </w:rPr>
          <w:delText>FOKUS: Verpackungs- &amp; Paletten- Kennzeichnung, Druck- &amp; Etikettier-Lösungen, Linerless Labeling</w:delText>
        </w:r>
      </w:del>
    </w:p>
    <w:p w14:paraId="6F6E8A5B" w14:textId="20277759" w:rsidR="00A02766" w:rsidRPr="001E7674" w:rsidDel="00274894" w:rsidRDefault="00A02766" w:rsidP="005D188D">
      <w:pPr>
        <w:tabs>
          <w:tab w:val="num" w:pos="720"/>
        </w:tabs>
        <w:spacing w:line="360" w:lineRule="auto"/>
        <w:rPr>
          <w:del w:id="1637" w:author="Benitez, Alejandro" w:date="2025-03-05T10:50:00Z"/>
          <w:rFonts w:ascii="Arial" w:hAnsi="Arial" w:cs="Arial"/>
          <w:sz w:val="24"/>
          <w:szCs w:val="24"/>
        </w:rPr>
      </w:pPr>
    </w:p>
    <w:p w14:paraId="103540D6" w14:textId="409747B0" w:rsidR="007C0FF8" w:rsidRPr="00271DA9" w:rsidDel="00274894" w:rsidRDefault="00A02766" w:rsidP="00271DA9">
      <w:pPr>
        <w:tabs>
          <w:tab w:val="num" w:pos="720"/>
        </w:tabs>
        <w:spacing w:line="360" w:lineRule="auto"/>
        <w:rPr>
          <w:del w:id="1638" w:author="Benitez, Alejandro" w:date="2025-03-05T10:50:00Z"/>
          <w:rFonts w:ascii="Arial" w:hAnsi="Arial" w:cs="Arial"/>
          <w:sz w:val="24"/>
          <w:szCs w:val="24"/>
        </w:rPr>
      </w:pPr>
      <w:del w:id="1639" w:author="Benitez, Alejandro" w:date="2025-03-05T10:50:00Z">
        <w:r w:rsidRPr="00A02766" w:rsidDel="00274894">
          <w:rPr>
            <w:rFonts w:ascii="Arial" w:hAnsi="Arial" w:cs="Arial"/>
            <w:b/>
            <w:bCs/>
            <w:sz w:val="24"/>
            <w:szCs w:val="24"/>
          </w:rPr>
          <w:delText>NOVEXX Solutions</w:delText>
        </w:r>
        <w:r w:rsidRPr="00A02766" w:rsidDel="00274894">
          <w:rPr>
            <w:rFonts w:ascii="Arial" w:hAnsi="Arial" w:cs="Arial"/>
            <w:sz w:val="24"/>
            <w:szCs w:val="24"/>
          </w:rPr>
          <w:delText xml:space="preserve"> </w:delText>
        </w:r>
        <w:r w:rsidR="007C0FF8" w:rsidRPr="00271DA9" w:rsidDel="00274894">
          <w:rPr>
            <w:rFonts w:ascii="Arial" w:hAnsi="Arial" w:cs="Arial"/>
            <w:sz w:val="24"/>
            <w:szCs w:val="24"/>
          </w:rPr>
          <w:delText>bietet erstklassige Kennzeichnungssysteme für Produkte, Kartons und Paletten. Qualität made in Germany und mehr als 55 Jahre Erfahrung prägt das umfangreiche Produktportfolio, bei dem innovatives Industriedesign auf maximale Leistung trifft.</w:delText>
        </w:r>
      </w:del>
    </w:p>
    <w:p w14:paraId="66050764" w14:textId="29659FBA" w:rsidR="007C0FF8" w:rsidRPr="00271DA9" w:rsidDel="00274894" w:rsidRDefault="007C0FF8" w:rsidP="00271DA9">
      <w:pPr>
        <w:spacing w:line="360" w:lineRule="auto"/>
        <w:rPr>
          <w:del w:id="1640" w:author="Benitez, Alejandro" w:date="2025-03-05T10:50:00Z"/>
          <w:rFonts w:ascii="Arial" w:hAnsi="Arial" w:cs="Arial"/>
          <w:sz w:val="24"/>
          <w:szCs w:val="24"/>
        </w:rPr>
      </w:pPr>
      <w:del w:id="1641" w:author="Benitez, Alejandro" w:date="2025-03-05T10:50:00Z">
        <w:r w:rsidRPr="00271DA9" w:rsidDel="00274894">
          <w:rPr>
            <w:rFonts w:ascii="Arial" w:hAnsi="Arial" w:cs="Arial"/>
            <w:sz w:val="24"/>
            <w:szCs w:val="24"/>
          </w:rPr>
          <w:delText>FOKUS: Druck- und Etikettiersysteme, Etikettendrucker, Applikatoren, OEM-Druckmodule</w:delText>
        </w:r>
      </w:del>
    </w:p>
    <w:p w14:paraId="304A4262" w14:textId="3AAD66AE" w:rsidR="005D188D" w:rsidRPr="001E7674" w:rsidDel="00274894" w:rsidRDefault="005D188D" w:rsidP="005D188D">
      <w:pPr>
        <w:tabs>
          <w:tab w:val="num" w:pos="720"/>
        </w:tabs>
        <w:spacing w:line="360" w:lineRule="auto"/>
        <w:rPr>
          <w:del w:id="1642" w:author="Benitez, Alejandro" w:date="2025-03-05T10:50:00Z"/>
          <w:rFonts w:ascii="Arial" w:hAnsi="Arial" w:cs="Arial"/>
          <w:sz w:val="24"/>
          <w:szCs w:val="24"/>
        </w:rPr>
      </w:pPr>
    </w:p>
    <w:p w14:paraId="2BE17D39" w14:textId="575CF04B" w:rsidR="005D188D" w:rsidRPr="001E7674" w:rsidRDefault="005D188D" w:rsidP="005D188D">
      <w:pPr>
        <w:tabs>
          <w:tab w:val="num" w:pos="720"/>
        </w:tabs>
        <w:spacing w:line="360" w:lineRule="auto"/>
        <w:rPr>
          <w:rFonts w:ascii="Arial" w:hAnsi="Arial" w:cs="Arial"/>
          <w:sz w:val="24"/>
          <w:szCs w:val="24"/>
        </w:rPr>
      </w:pPr>
      <w:del w:id="1643" w:author="Benitez, Alejandro" w:date="2025-03-05T10:50:00Z">
        <w:r w:rsidRPr="001E7674" w:rsidDel="00274894">
          <w:rPr>
            <w:rFonts w:ascii="Arial" w:hAnsi="Arial" w:cs="Arial"/>
            <w:sz w:val="24"/>
            <w:szCs w:val="24"/>
          </w:rPr>
          <w:delText xml:space="preserve">Logopak Systeme und Novexx Solutions gehören der </w:delText>
        </w:r>
        <w:r w:rsidRPr="00E55B0C" w:rsidDel="00274894">
          <w:rPr>
            <w:rFonts w:ascii="Arial" w:hAnsi="Arial" w:cs="Arial"/>
            <w:b/>
            <w:bCs/>
            <w:sz w:val="24"/>
            <w:szCs w:val="24"/>
          </w:rPr>
          <w:delText>Possehl Identification Solutions (PID)</w:delText>
        </w:r>
        <w:r w:rsidRPr="001E7674" w:rsidDel="00274894">
          <w:rPr>
            <w:rFonts w:ascii="Arial" w:hAnsi="Arial" w:cs="Arial"/>
            <w:sz w:val="24"/>
            <w:szCs w:val="24"/>
          </w:rPr>
          <w:delText xml:space="preserve"> an. Die internationale Unternehmensgruppe umfasst aktuell </w:delText>
        </w:r>
        <w:r w:rsidR="00DB3AFE" w:rsidDel="00274894">
          <w:rPr>
            <w:rFonts w:ascii="Arial" w:hAnsi="Arial" w:cs="Arial"/>
            <w:sz w:val="24"/>
            <w:szCs w:val="24"/>
          </w:rPr>
          <w:delText>elf</w:delText>
        </w:r>
        <w:r w:rsidR="00DB3AFE" w:rsidRPr="001E7674" w:rsidDel="00274894">
          <w:rPr>
            <w:rFonts w:ascii="Arial" w:hAnsi="Arial" w:cs="Arial"/>
            <w:sz w:val="24"/>
            <w:szCs w:val="24"/>
          </w:rPr>
          <w:delText xml:space="preserve"> </w:delText>
        </w:r>
        <w:r w:rsidRPr="001E7674" w:rsidDel="00274894">
          <w:rPr>
            <w:rFonts w:ascii="Arial" w:hAnsi="Arial" w:cs="Arial"/>
            <w:sz w:val="24"/>
            <w:szCs w:val="24"/>
          </w:rPr>
          <w:delText>unabhängige Partner, die sich auf Etikettierung, Codierung, Software und Etikettenproduktion spezialisiert haben. Gemeinsam bündeln sie in der PID ihre weitreichende Erfahrung und Expertise, unterstützen sich in Projekten und schaffen so Synergieeffekte und Mehrwerte für die Kunden und Anwender. Im Markt- und Markenauftritt bleiben sie selbstständig und flexibel</w:delText>
        </w:r>
        <w:r w:rsidR="00DB3AFE" w:rsidDel="00274894">
          <w:rPr>
            <w:rFonts w:ascii="Arial" w:hAnsi="Arial" w:cs="Arial"/>
            <w:sz w:val="24"/>
            <w:szCs w:val="24"/>
          </w:rPr>
          <w:delText>.</w:delText>
        </w:r>
      </w:del>
    </w:p>
    <w:p w14:paraId="048DC276" w14:textId="77777777" w:rsidR="005D188D" w:rsidRDefault="005D188D" w:rsidP="005D188D">
      <w:pPr>
        <w:tabs>
          <w:tab w:val="num" w:pos="720"/>
        </w:tabs>
        <w:spacing w:line="360" w:lineRule="auto"/>
        <w:rPr>
          <w:rFonts w:ascii="Arial" w:hAnsi="Arial" w:cs="Arial"/>
          <w:sz w:val="24"/>
          <w:szCs w:val="24"/>
        </w:rPr>
      </w:pPr>
    </w:p>
    <w:p w14:paraId="70AA13FA" w14:textId="1F573555" w:rsidR="005D188D" w:rsidRPr="00535EF8" w:rsidDel="00274894" w:rsidRDefault="005D188D" w:rsidP="005D188D">
      <w:pPr>
        <w:spacing w:line="360" w:lineRule="atLeast"/>
        <w:jc w:val="both"/>
        <w:rPr>
          <w:del w:id="1644" w:author="Benitez, Alejandro" w:date="2025-03-05T10:50:00Z"/>
          <w:rFonts w:ascii="Arial" w:hAnsi="Arial" w:cs="Arial"/>
          <w:b/>
          <w:bCs/>
          <w:i/>
          <w:sz w:val="20"/>
        </w:rPr>
      </w:pPr>
      <w:del w:id="1645" w:author="Benitez, Alejandro" w:date="2025-03-05T10:50:00Z">
        <w:r w:rsidRPr="00535EF8" w:rsidDel="00274894">
          <w:rPr>
            <w:rFonts w:ascii="Arial" w:hAnsi="Arial" w:cs="Arial"/>
            <w:b/>
            <w:bCs/>
            <w:i/>
            <w:sz w:val="20"/>
          </w:rPr>
          <w:delText xml:space="preserve">Abdruck frei, Belegexemplar gerne als PDF oder Link erbeten an: </w:delText>
        </w:r>
      </w:del>
    </w:p>
    <w:p w14:paraId="47CD4153" w14:textId="439FF593" w:rsidR="005D188D" w:rsidRPr="00372646" w:rsidDel="00274894" w:rsidRDefault="005D188D" w:rsidP="005D188D">
      <w:pPr>
        <w:spacing w:line="360" w:lineRule="atLeast"/>
        <w:jc w:val="both"/>
        <w:rPr>
          <w:del w:id="1646" w:author="Benitez, Alejandro" w:date="2025-03-05T10:50:00Z"/>
          <w:rFonts w:ascii="Arial" w:hAnsi="Arial" w:cs="Arial"/>
          <w:i/>
          <w:sz w:val="20"/>
        </w:rPr>
      </w:pPr>
      <w:del w:id="1647" w:author="Benitez, Alejandro" w:date="2025-03-05T10:50:00Z">
        <w:r w:rsidRPr="00372646" w:rsidDel="00274894">
          <w:rPr>
            <w:rFonts w:ascii="Arial" w:hAnsi="Arial" w:cs="Arial"/>
            <w:i/>
            <w:sz w:val="20"/>
          </w:rPr>
          <w:delText>TOP MEDIA Büro für Pressearbeit, Technikredaktion und PR-Beratung</w:delText>
        </w:r>
      </w:del>
    </w:p>
    <w:p w14:paraId="284FEF63" w14:textId="1EFF3D71" w:rsidR="005D188D" w:rsidRPr="00372646" w:rsidDel="00274894" w:rsidRDefault="005D188D" w:rsidP="005D188D">
      <w:pPr>
        <w:spacing w:line="360" w:lineRule="atLeast"/>
        <w:jc w:val="both"/>
        <w:rPr>
          <w:del w:id="1648" w:author="Benitez, Alejandro" w:date="2025-03-05T10:50:00Z"/>
          <w:rFonts w:ascii="Arial" w:hAnsi="Arial" w:cs="Arial"/>
          <w:i/>
          <w:sz w:val="20"/>
        </w:rPr>
      </w:pPr>
      <w:del w:id="1649" w:author="Benitez, Alejandro" w:date="2025-03-05T10:50:00Z">
        <w:r w:rsidRPr="00372646" w:rsidDel="00274894">
          <w:rPr>
            <w:rFonts w:ascii="Arial" w:hAnsi="Arial" w:cs="Arial"/>
            <w:i/>
            <w:sz w:val="20"/>
          </w:rPr>
          <w:delText>Dirk S. Heyden, DFJV,  Im Langgewann 18, D-69469 Weinheim</w:delText>
        </w:r>
      </w:del>
    </w:p>
    <w:p w14:paraId="1D9F6177" w14:textId="24668B75" w:rsidR="005D188D" w:rsidRPr="007565E3" w:rsidDel="00274894" w:rsidRDefault="005D188D" w:rsidP="005D188D">
      <w:pPr>
        <w:spacing w:line="360" w:lineRule="atLeast"/>
        <w:jc w:val="both"/>
        <w:rPr>
          <w:del w:id="1650" w:author="Benitez, Alejandro" w:date="2025-03-05T10:50:00Z"/>
          <w:rFonts w:ascii="Arial" w:hAnsi="Arial" w:cs="Arial"/>
          <w:i/>
          <w:sz w:val="20"/>
          <w:lang w:val="en-GB"/>
        </w:rPr>
      </w:pPr>
      <w:del w:id="1651" w:author="Benitez, Alejandro" w:date="2025-03-05T10:50:00Z">
        <w:r w:rsidRPr="007565E3" w:rsidDel="00274894">
          <w:rPr>
            <w:rFonts w:ascii="Arial" w:hAnsi="Arial" w:cs="Arial"/>
            <w:i/>
            <w:sz w:val="20"/>
            <w:lang w:val="en-GB"/>
          </w:rPr>
          <w:delText>Mobil: +49 172 9124 719</w:delText>
        </w:r>
      </w:del>
    </w:p>
    <w:p w14:paraId="066AC410" w14:textId="189DC821" w:rsidR="005D188D" w:rsidRPr="007565E3" w:rsidDel="00274894" w:rsidRDefault="005D188D" w:rsidP="005D188D">
      <w:pPr>
        <w:spacing w:line="360" w:lineRule="atLeast"/>
        <w:jc w:val="both"/>
        <w:rPr>
          <w:del w:id="1652" w:author="Benitez, Alejandro" w:date="2025-03-05T10:50:00Z"/>
          <w:rFonts w:ascii="Arial" w:hAnsi="Arial" w:cs="Arial"/>
          <w:i/>
          <w:sz w:val="20"/>
          <w:lang w:val="en-GB"/>
        </w:rPr>
      </w:pPr>
      <w:del w:id="1653" w:author="Benitez, Alejandro" w:date="2025-03-05T10:50:00Z">
        <w:r w:rsidRPr="007565E3" w:rsidDel="00274894">
          <w:rPr>
            <w:rFonts w:ascii="Arial" w:hAnsi="Arial" w:cs="Arial"/>
            <w:i/>
            <w:sz w:val="20"/>
            <w:lang w:val="en-GB"/>
          </w:rPr>
          <w:delText xml:space="preserve">Email: </w:delText>
        </w:r>
        <w:r w:rsidR="00274894" w:rsidDel="00274894">
          <w:fldChar w:fldCharType="begin"/>
        </w:r>
        <w:r w:rsidR="00274894" w:rsidDel="00274894">
          <w:delInstrText xml:space="preserve"> HYPERLINK "mailto:info@topmedia-weinheim.de" </w:delInstrText>
        </w:r>
        <w:r w:rsidR="00274894" w:rsidDel="00274894">
          <w:fldChar w:fldCharType="separate"/>
        </w:r>
        <w:r w:rsidRPr="007565E3" w:rsidDel="00274894">
          <w:rPr>
            <w:rStyle w:val="Hyperlink"/>
            <w:rFonts w:ascii="Arial" w:eastAsiaTheme="majorEastAsia" w:hAnsi="Arial" w:cs="Arial"/>
            <w:i/>
            <w:sz w:val="20"/>
            <w:lang w:val="en-GB"/>
          </w:rPr>
          <w:delText>info@topmedia-weinheim.de</w:delText>
        </w:r>
        <w:r w:rsidR="00274894" w:rsidDel="00274894">
          <w:rPr>
            <w:rStyle w:val="Hyperlink"/>
            <w:rFonts w:ascii="Arial" w:eastAsiaTheme="majorEastAsia" w:hAnsi="Arial" w:cs="Arial"/>
            <w:i/>
            <w:sz w:val="20"/>
            <w:lang w:val="en-GB"/>
          </w:rPr>
          <w:fldChar w:fldCharType="end"/>
        </w:r>
      </w:del>
    </w:p>
    <w:p w14:paraId="5FCA4906" w14:textId="78134DE9" w:rsidR="00097A1B" w:rsidRPr="00271DA9" w:rsidRDefault="005D188D" w:rsidP="00A02766">
      <w:pPr>
        <w:spacing w:line="360" w:lineRule="atLeast"/>
        <w:jc w:val="both"/>
        <w:rPr>
          <w:lang w:val="en-US"/>
        </w:rPr>
      </w:pPr>
      <w:del w:id="1654" w:author="Benitez, Alejandro" w:date="2025-03-05T10:50:00Z">
        <w:r w:rsidRPr="006F13D1" w:rsidDel="00274894">
          <w:rPr>
            <w:rFonts w:ascii="Arial" w:hAnsi="Arial" w:cs="Arial"/>
            <w:i/>
            <w:sz w:val="20"/>
            <w:lang w:val="en-US"/>
          </w:rPr>
          <w:delText>Internet: www.topmedia-weinheim.de</w:delText>
        </w:r>
      </w:del>
    </w:p>
    <w:sectPr w:rsidR="00097A1B" w:rsidRPr="00271DA9" w:rsidSect="00B40E20">
      <w:footerReference w:type="default" r:id="rId11"/>
      <w:pgSz w:w="11907" w:h="16840"/>
      <w:pgMar w:top="1418" w:right="2835" w:bottom="1134" w:left="1134"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F600CC" w16cex:dateUtc="2025-02-26T10:27:00Z"/>
  <w16cex:commentExtensible w16cex:durableId="28DEB2B7" w16cex:dateUtc="2025-03-03T07: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5F0F8" w14:textId="77777777" w:rsidR="002F1FC9" w:rsidRDefault="002F1FC9">
      <w:r>
        <w:separator/>
      </w:r>
    </w:p>
  </w:endnote>
  <w:endnote w:type="continuationSeparator" w:id="0">
    <w:p w14:paraId="485516F3" w14:textId="77777777" w:rsidR="002F1FC9" w:rsidRDefault="002F1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313DB" w14:textId="77777777" w:rsidR="00E625F1" w:rsidRDefault="00E625F1">
    <w:pPr>
      <w:pStyle w:val="Fuzeile"/>
      <w:jc w:val="right"/>
    </w:pPr>
    <w:r>
      <w:fldChar w:fldCharType="begin"/>
    </w:r>
    <w:r>
      <w:instrText>PAGE</w:instrText>
    </w:r>
    <w:r>
      <w:fldChar w:fldCharType="separate"/>
    </w:r>
    <w:r w:rsidR="00976BEB">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C8290" w14:textId="77777777" w:rsidR="002F1FC9" w:rsidRDefault="002F1FC9">
      <w:r>
        <w:separator/>
      </w:r>
    </w:p>
  </w:footnote>
  <w:footnote w:type="continuationSeparator" w:id="0">
    <w:p w14:paraId="619D8D84" w14:textId="77777777" w:rsidR="002F1FC9" w:rsidRDefault="002F1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9B490EE"/>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enitez, Alejandro">
    <w15:presenceInfo w15:providerId="AD" w15:userId="S-1-5-21-3685767247-1487287911-3707963844-31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88D"/>
    <w:rsid w:val="00027F20"/>
    <w:rsid w:val="00033438"/>
    <w:rsid w:val="000442BD"/>
    <w:rsid w:val="000459BE"/>
    <w:rsid w:val="00056110"/>
    <w:rsid w:val="00056717"/>
    <w:rsid w:val="00073F63"/>
    <w:rsid w:val="000779DD"/>
    <w:rsid w:val="000807B4"/>
    <w:rsid w:val="00093BD6"/>
    <w:rsid w:val="00097A1B"/>
    <w:rsid w:val="000B0C83"/>
    <w:rsid w:val="000E1695"/>
    <w:rsid w:val="001050D6"/>
    <w:rsid w:val="00125B53"/>
    <w:rsid w:val="00127CD6"/>
    <w:rsid w:val="001308C8"/>
    <w:rsid w:val="0013219E"/>
    <w:rsid w:val="001A0D0A"/>
    <w:rsid w:val="001A3AA3"/>
    <w:rsid w:val="001E0964"/>
    <w:rsid w:val="001E20F2"/>
    <w:rsid w:val="00213E88"/>
    <w:rsid w:val="002661B9"/>
    <w:rsid w:val="00271DA9"/>
    <w:rsid w:val="00274894"/>
    <w:rsid w:val="0029495A"/>
    <w:rsid w:val="002F1FC9"/>
    <w:rsid w:val="002F2E7F"/>
    <w:rsid w:val="0033195F"/>
    <w:rsid w:val="003562A7"/>
    <w:rsid w:val="00361814"/>
    <w:rsid w:val="003738E1"/>
    <w:rsid w:val="003860F1"/>
    <w:rsid w:val="003B03B1"/>
    <w:rsid w:val="003F185B"/>
    <w:rsid w:val="00400420"/>
    <w:rsid w:val="00411DC5"/>
    <w:rsid w:val="00423D6D"/>
    <w:rsid w:val="00471673"/>
    <w:rsid w:val="004C1E7B"/>
    <w:rsid w:val="004C1F9D"/>
    <w:rsid w:val="004C4D89"/>
    <w:rsid w:val="004D2357"/>
    <w:rsid w:val="004E068D"/>
    <w:rsid w:val="004F4FE5"/>
    <w:rsid w:val="004F60E5"/>
    <w:rsid w:val="005126E8"/>
    <w:rsid w:val="00525F4E"/>
    <w:rsid w:val="00537A44"/>
    <w:rsid w:val="0054131F"/>
    <w:rsid w:val="005820B5"/>
    <w:rsid w:val="00582806"/>
    <w:rsid w:val="005B4849"/>
    <w:rsid w:val="005D188D"/>
    <w:rsid w:val="005D68BC"/>
    <w:rsid w:val="005E2C5D"/>
    <w:rsid w:val="00601BB5"/>
    <w:rsid w:val="00604A56"/>
    <w:rsid w:val="0063178C"/>
    <w:rsid w:val="00637AFE"/>
    <w:rsid w:val="0066725F"/>
    <w:rsid w:val="006A0C31"/>
    <w:rsid w:val="006B0821"/>
    <w:rsid w:val="006B3B82"/>
    <w:rsid w:val="006B45DF"/>
    <w:rsid w:val="006E2531"/>
    <w:rsid w:val="00701801"/>
    <w:rsid w:val="00706450"/>
    <w:rsid w:val="00714F4B"/>
    <w:rsid w:val="0075000B"/>
    <w:rsid w:val="00775853"/>
    <w:rsid w:val="007C0FF8"/>
    <w:rsid w:val="007C3948"/>
    <w:rsid w:val="007F3D27"/>
    <w:rsid w:val="00806BC0"/>
    <w:rsid w:val="00883C80"/>
    <w:rsid w:val="008B2E2E"/>
    <w:rsid w:val="008C2D0A"/>
    <w:rsid w:val="008D08A4"/>
    <w:rsid w:val="008E093D"/>
    <w:rsid w:val="008F358E"/>
    <w:rsid w:val="008F44D5"/>
    <w:rsid w:val="009052BC"/>
    <w:rsid w:val="00913649"/>
    <w:rsid w:val="00924ECB"/>
    <w:rsid w:val="00941A30"/>
    <w:rsid w:val="0094665E"/>
    <w:rsid w:val="00950CEC"/>
    <w:rsid w:val="0095213D"/>
    <w:rsid w:val="00961406"/>
    <w:rsid w:val="00973C21"/>
    <w:rsid w:val="0097596C"/>
    <w:rsid w:val="00976BEB"/>
    <w:rsid w:val="009A2635"/>
    <w:rsid w:val="009A7CD0"/>
    <w:rsid w:val="009D0D9E"/>
    <w:rsid w:val="00A02766"/>
    <w:rsid w:val="00A10CB8"/>
    <w:rsid w:val="00A176A8"/>
    <w:rsid w:val="00A32ACF"/>
    <w:rsid w:val="00A46946"/>
    <w:rsid w:val="00A50022"/>
    <w:rsid w:val="00A67E14"/>
    <w:rsid w:val="00AA39DF"/>
    <w:rsid w:val="00AA6F35"/>
    <w:rsid w:val="00AC1623"/>
    <w:rsid w:val="00B1674D"/>
    <w:rsid w:val="00B16EB2"/>
    <w:rsid w:val="00B40E20"/>
    <w:rsid w:val="00B60731"/>
    <w:rsid w:val="00B8722E"/>
    <w:rsid w:val="00B91379"/>
    <w:rsid w:val="00BB77DA"/>
    <w:rsid w:val="00BC559A"/>
    <w:rsid w:val="00BD1785"/>
    <w:rsid w:val="00C118F5"/>
    <w:rsid w:val="00C275FF"/>
    <w:rsid w:val="00C34F7A"/>
    <w:rsid w:val="00C72082"/>
    <w:rsid w:val="00CA4FCB"/>
    <w:rsid w:val="00CB52BC"/>
    <w:rsid w:val="00CC12AC"/>
    <w:rsid w:val="00CE75C7"/>
    <w:rsid w:val="00D97560"/>
    <w:rsid w:val="00DA56D6"/>
    <w:rsid w:val="00DB0A5A"/>
    <w:rsid w:val="00DB3AFE"/>
    <w:rsid w:val="00DB6AD8"/>
    <w:rsid w:val="00DC0625"/>
    <w:rsid w:val="00E0196A"/>
    <w:rsid w:val="00E106DF"/>
    <w:rsid w:val="00E35A25"/>
    <w:rsid w:val="00E625F1"/>
    <w:rsid w:val="00EF3314"/>
    <w:rsid w:val="00F32DC0"/>
    <w:rsid w:val="00F54B97"/>
    <w:rsid w:val="00F81B9B"/>
    <w:rsid w:val="00F83D68"/>
    <w:rsid w:val="00F86642"/>
    <w:rsid w:val="00F903F6"/>
    <w:rsid w:val="00F96651"/>
    <w:rsid w:val="00FA22EF"/>
    <w:rsid w:val="00FA5421"/>
    <w:rsid w:val="00FA75C4"/>
    <w:rsid w:val="00FB2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D8047"/>
  <w15:chartTrackingRefBased/>
  <w15:docId w15:val="{81DE90EC-782D-4393-A095-9E4272D72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kern w:val="2"/>
        <w:sz w:val="22"/>
        <w:szCs w:val="22"/>
        <w:lang w:val="de-DE"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110"/>
    <w:rPr>
      <w:rFonts w:ascii="Helvetica" w:eastAsia="Times New Roman" w:hAnsi="Helvetica" w:cs="Times New Roman"/>
      <w:kern w:val="0"/>
      <w:szCs w:val="20"/>
      <w:lang w:eastAsia="de-DE"/>
      <w14:ligatures w14:val="none"/>
    </w:rPr>
  </w:style>
  <w:style w:type="paragraph" w:styleId="berschrift1">
    <w:name w:val="heading 1"/>
    <w:basedOn w:val="Standard"/>
    <w:next w:val="Standard"/>
    <w:link w:val="berschrift1Zchn"/>
    <w:qFormat/>
    <w:rsid w:val="005D188D"/>
    <w:pPr>
      <w:keepNext/>
      <w:keepLines/>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berschrift2">
    <w:name w:val="heading 2"/>
    <w:basedOn w:val="Standard"/>
    <w:next w:val="Standard"/>
    <w:link w:val="berschrift2Zchn"/>
    <w:uiPriority w:val="9"/>
    <w:unhideWhenUsed/>
    <w:qFormat/>
    <w:rsid w:val="005D188D"/>
    <w:pPr>
      <w:keepNext/>
      <w:keepLines/>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berschrift3">
    <w:name w:val="heading 3"/>
    <w:basedOn w:val="Standard"/>
    <w:next w:val="Standard"/>
    <w:link w:val="berschrift3Zchn"/>
    <w:uiPriority w:val="9"/>
    <w:semiHidden/>
    <w:unhideWhenUsed/>
    <w:qFormat/>
    <w:rsid w:val="005D188D"/>
    <w:pPr>
      <w:keepNext/>
      <w:keepLines/>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berschrift4">
    <w:name w:val="heading 4"/>
    <w:basedOn w:val="Standard"/>
    <w:next w:val="Standard"/>
    <w:link w:val="berschrift4Zchn"/>
    <w:uiPriority w:val="9"/>
    <w:semiHidden/>
    <w:unhideWhenUsed/>
    <w:qFormat/>
    <w:rsid w:val="005D188D"/>
    <w:pPr>
      <w:keepNext/>
      <w:keepLines/>
      <w:spacing w:before="80" w:after="40"/>
      <w:outlineLvl w:val="3"/>
    </w:pPr>
    <w:rPr>
      <w:rFonts w:asciiTheme="minorHAnsi" w:eastAsiaTheme="majorEastAsia" w:hAnsiTheme="minorHAnsi" w:cstheme="majorBidi"/>
      <w:i/>
      <w:iCs/>
      <w:color w:val="0F4761" w:themeColor="accent1" w:themeShade="BF"/>
      <w:kern w:val="2"/>
      <w:szCs w:val="22"/>
      <w:lang w:eastAsia="en-US"/>
      <w14:ligatures w14:val="standardContextual"/>
    </w:rPr>
  </w:style>
  <w:style w:type="paragraph" w:styleId="berschrift5">
    <w:name w:val="heading 5"/>
    <w:basedOn w:val="Standard"/>
    <w:next w:val="Standard"/>
    <w:link w:val="berschrift5Zchn"/>
    <w:uiPriority w:val="9"/>
    <w:semiHidden/>
    <w:unhideWhenUsed/>
    <w:qFormat/>
    <w:rsid w:val="005D188D"/>
    <w:pPr>
      <w:keepNext/>
      <w:keepLines/>
      <w:spacing w:before="80" w:after="40"/>
      <w:outlineLvl w:val="4"/>
    </w:pPr>
    <w:rPr>
      <w:rFonts w:asciiTheme="minorHAnsi" w:eastAsiaTheme="majorEastAsia" w:hAnsiTheme="minorHAnsi" w:cstheme="majorBidi"/>
      <w:color w:val="0F4761" w:themeColor="accent1" w:themeShade="BF"/>
      <w:kern w:val="2"/>
      <w:szCs w:val="22"/>
      <w:lang w:eastAsia="en-US"/>
      <w14:ligatures w14:val="standardContextual"/>
    </w:rPr>
  </w:style>
  <w:style w:type="paragraph" w:styleId="berschrift6">
    <w:name w:val="heading 6"/>
    <w:basedOn w:val="Standard"/>
    <w:next w:val="Standard"/>
    <w:link w:val="berschrift6Zchn"/>
    <w:uiPriority w:val="9"/>
    <w:semiHidden/>
    <w:unhideWhenUsed/>
    <w:qFormat/>
    <w:rsid w:val="005D188D"/>
    <w:pPr>
      <w:keepNext/>
      <w:keepLines/>
      <w:spacing w:before="40"/>
      <w:outlineLvl w:val="5"/>
    </w:pPr>
    <w:rPr>
      <w:rFonts w:asciiTheme="minorHAnsi" w:eastAsiaTheme="majorEastAsia" w:hAnsiTheme="minorHAnsi" w:cstheme="majorBidi"/>
      <w:i/>
      <w:iCs/>
      <w:color w:val="595959" w:themeColor="text1" w:themeTint="A6"/>
      <w:kern w:val="2"/>
      <w:szCs w:val="22"/>
      <w:lang w:eastAsia="en-US"/>
      <w14:ligatures w14:val="standardContextual"/>
    </w:rPr>
  </w:style>
  <w:style w:type="paragraph" w:styleId="berschrift7">
    <w:name w:val="heading 7"/>
    <w:basedOn w:val="Standard"/>
    <w:next w:val="Standard"/>
    <w:link w:val="berschrift7Zchn"/>
    <w:uiPriority w:val="9"/>
    <w:semiHidden/>
    <w:unhideWhenUsed/>
    <w:qFormat/>
    <w:rsid w:val="005D188D"/>
    <w:pPr>
      <w:keepNext/>
      <w:keepLines/>
      <w:spacing w:before="40"/>
      <w:outlineLvl w:val="6"/>
    </w:pPr>
    <w:rPr>
      <w:rFonts w:asciiTheme="minorHAnsi" w:eastAsiaTheme="majorEastAsia" w:hAnsiTheme="minorHAnsi" w:cstheme="majorBidi"/>
      <w:color w:val="595959" w:themeColor="text1" w:themeTint="A6"/>
      <w:kern w:val="2"/>
      <w:szCs w:val="22"/>
      <w:lang w:eastAsia="en-US"/>
      <w14:ligatures w14:val="standardContextual"/>
    </w:rPr>
  </w:style>
  <w:style w:type="paragraph" w:styleId="berschrift8">
    <w:name w:val="heading 8"/>
    <w:basedOn w:val="Standard"/>
    <w:next w:val="Standard"/>
    <w:link w:val="berschrift8Zchn"/>
    <w:uiPriority w:val="9"/>
    <w:semiHidden/>
    <w:unhideWhenUsed/>
    <w:qFormat/>
    <w:rsid w:val="005D188D"/>
    <w:pPr>
      <w:keepNext/>
      <w:keepLines/>
      <w:outlineLvl w:val="7"/>
    </w:pPr>
    <w:rPr>
      <w:rFonts w:asciiTheme="minorHAnsi" w:eastAsiaTheme="majorEastAsia" w:hAnsiTheme="minorHAnsi" w:cstheme="majorBidi"/>
      <w:i/>
      <w:iCs/>
      <w:color w:val="272727" w:themeColor="text1" w:themeTint="D8"/>
      <w:kern w:val="2"/>
      <w:szCs w:val="22"/>
      <w:lang w:eastAsia="en-US"/>
      <w14:ligatures w14:val="standardContextual"/>
    </w:rPr>
  </w:style>
  <w:style w:type="paragraph" w:styleId="berschrift9">
    <w:name w:val="heading 9"/>
    <w:basedOn w:val="Standard"/>
    <w:next w:val="Standard"/>
    <w:link w:val="berschrift9Zchn"/>
    <w:uiPriority w:val="9"/>
    <w:semiHidden/>
    <w:unhideWhenUsed/>
    <w:qFormat/>
    <w:rsid w:val="005D188D"/>
    <w:pPr>
      <w:keepNext/>
      <w:keepLines/>
      <w:outlineLvl w:val="8"/>
    </w:pPr>
    <w:rPr>
      <w:rFonts w:asciiTheme="minorHAnsi" w:eastAsiaTheme="majorEastAsia" w:hAnsiTheme="minorHAnsi" w:cstheme="majorBidi"/>
      <w:color w:val="272727" w:themeColor="text1" w:themeTint="D8"/>
      <w:kern w:val="2"/>
      <w:szCs w:val="22"/>
      <w:lang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5D188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D188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D188D"/>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D188D"/>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D188D"/>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5D188D"/>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D188D"/>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5D188D"/>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D188D"/>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5D188D"/>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elZchn">
    <w:name w:val="Titel Zchn"/>
    <w:basedOn w:val="Absatz-Standardschriftart"/>
    <w:link w:val="Titel"/>
    <w:uiPriority w:val="10"/>
    <w:rsid w:val="005D188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D188D"/>
    <w:pPr>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UntertitelZchn">
    <w:name w:val="Untertitel Zchn"/>
    <w:basedOn w:val="Absatz-Standardschriftart"/>
    <w:link w:val="Untertitel"/>
    <w:uiPriority w:val="11"/>
    <w:rsid w:val="005D188D"/>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5D188D"/>
    <w:pPr>
      <w:spacing w:before="160" w:after="160"/>
      <w:jc w:val="center"/>
    </w:pPr>
    <w:rPr>
      <w:rFonts w:ascii="Arial" w:eastAsiaTheme="minorHAnsi" w:hAnsi="Arial" w:cstheme="minorBidi"/>
      <w:i/>
      <w:iCs/>
      <w:color w:val="404040" w:themeColor="text1" w:themeTint="BF"/>
      <w:kern w:val="2"/>
      <w:szCs w:val="22"/>
      <w:lang w:eastAsia="en-US"/>
      <w14:ligatures w14:val="standardContextual"/>
    </w:rPr>
  </w:style>
  <w:style w:type="character" w:customStyle="1" w:styleId="ZitatZchn">
    <w:name w:val="Zitat Zchn"/>
    <w:basedOn w:val="Absatz-Standardschriftart"/>
    <w:link w:val="Zitat"/>
    <w:uiPriority w:val="29"/>
    <w:rsid w:val="005D188D"/>
    <w:rPr>
      <w:i/>
      <w:iCs/>
      <w:color w:val="404040" w:themeColor="text1" w:themeTint="BF"/>
    </w:rPr>
  </w:style>
  <w:style w:type="paragraph" w:styleId="Listenabsatz">
    <w:name w:val="List Paragraph"/>
    <w:basedOn w:val="Standard"/>
    <w:uiPriority w:val="34"/>
    <w:qFormat/>
    <w:rsid w:val="005D188D"/>
    <w:pPr>
      <w:ind w:left="720"/>
      <w:contextualSpacing/>
    </w:pPr>
    <w:rPr>
      <w:rFonts w:ascii="Arial" w:eastAsiaTheme="minorHAnsi" w:hAnsi="Arial" w:cstheme="minorBidi"/>
      <w:kern w:val="2"/>
      <w:szCs w:val="22"/>
      <w:lang w:eastAsia="en-US"/>
      <w14:ligatures w14:val="standardContextual"/>
    </w:rPr>
  </w:style>
  <w:style w:type="character" w:styleId="IntensiveHervorhebung">
    <w:name w:val="Intense Emphasis"/>
    <w:basedOn w:val="Absatz-Standardschriftart"/>
    <w:uiPriority w:val="21"/>
    <w:qFormat/>
    <w:rsid w:val="005D188D"/>
    <w:rPr>
      <w:i/>
      <w:iCs/>
      <w:color w:val="0F4761" w:themeColor="accent1" w:themeShade="BF"/>
    </w:rPr>
  </w:style>
  <w:style w:type="paragraph" w:styleId="IntensivesZitat">
    <w:name w:val="Intense Quote"/>
    <w:basedOn w:val="Standard"/>
    <w:next w:val="Standard"/>
    <w:link w:val="IntensivesZitatZchn"/>
    <w:uiPriority w:val="30"/>
    <w:qFormat/>
    <w:rsid w:val="005D188D"/>
    <w:pPr>
      <w:pBdr>
        <w:top w:val="single" w:sz="4" w:space="10" w:color="0F4761" w:themeColor="accent1" w:themeShade="BF"/>
        <w:bottom w:val="single" w:sz="4" w:space="10" w:color="0F4761" w:themeColor="accent1" w:themeShade="BF"/>
      </w:pBdr>
      <w:spacing w:before="360" w:after="360"/>
      <w:ind w:left="864" w:right="864"/>
      <w:jc w:val="center"/>
    </w:pPr>
    <w:rPr>
      <w:rFonts w:ascii="Arial" w:eastAsiaTheme="minorHAnsi" w:hAnsi="Arial" w:cstheme="minorBidi"/>
      <w:i/>
      <w:iCs/>
      <w:color w:val="0F4761" w:themeColor="accent1" w:themeShade="BF"/>
      <w:kern w:val="2"/>
      <w:szCs w:val="22"/>
      <w:lang w:eastAsia="en-US"/>
      <w14:ligatures w14:val="standardContextual"/>
    </w:rPr>
  </w:style>
  <w:style w:type="character" w:customStyle="1" w:styleId="IntensivesZitatZchn">
    <w:name w:val="Intensives Zitat Zchn"/>
    <w:basedOn w:val="Absatz-Standardschriftart"/>
    <w:link w:val="IntensivesZitat"/>
    <w:uiPriority w:val="30"/>
    <w:rsid w:val="005D188D"/>
    <w:rPr>
      <w:i/>
      <w:iCs/>
      <w:color w:val="0F4761" w:themeColor="accent1" w:themeShade="BF"/>
    </w:rPr>
  </w:style>
  <w:style w:type="character" w:styleId="IntensiverVerweis">
    <w:name w:val="Intense Reference"/>
    <w:basedOn w:val="Absatz-Standardschriftart"/>
    <w:uiPriority w:val="32"/>
    <w:qFormat/>
    <w:rsid w:val="005D188D"/>
    <w:rPr>
      <w:b/>
      <w:bCs/>
      <w:smallCaps/>
      <w:color w:val="0F4761" w:themeColor="accent1" w:themeShade="BF"/>
      <w:spacing w:val="5"/>
    </w:rPr>
  </w:style>
  <w:style w:type="paragraph" w:styleId="Fuzeile">
    <w:name w:val="footer"/>
    <w:basedOn w:val="Standard"/>
    <w:link w:val="FuzeileZchn"/>
    <w:rsid w:val="005D188D"/>
    <w:pPr>
      <w:tabs>
        <w:tab w:val="center" w:pos="4819"/>
        <w:tab w:val="right" w:pos="9071"/>
      </w:tabs>
    </w:pPr>
  </w:style>
  <w:style w:type="character" w:customStyle="1" w:styleId="FuzeileZchn">
    <w:name w:val="Fußzeile Zchn"/>
    <w:basedOn w:val="Absatz-Standardschriftart"/>
    <w:link w:val="Fuzeile"/>
    <w:rsid w:val="005D188D"/>
    <w:rPr>
      <w:rFonts w:ascii="Helvetica" w:eastAsia="Times New Roman" w:hAnsi="Helvetica" w:cs="Times New Roman"/>
      <w:kern w:val="0"/>
      <w:szCs w:val="20"/>
      <w:lang w:eastAsia="de-DE"/>
      <w14:ligatures w14:val="none"/>
    </w:rPr>
  </w:style>
  <w:style w:type="character" w:styleId="Hyperlink">
    <w:name w:val="Hyperlink"/>
    <w:uiPriority w:val="99"/>
    <w:unhideWhenUsed/>
    <w:rsid w:val="005D188D"/>
    <w:rPr>
      <w:color w:val="0563C1"/>
      <w:u w:val="single"/>
    </w:rPr>
  </w:style>
  <w:style w:type="character" w:styleId="Kommentarzeichen">
    <w:name w:val="annotation reference"/>
    <w:basedOn w:val="Absatz-Standardschriftart"/>
    <w:rsid w:val="005D188D"/>
    <w:rPr>
      <w:sz w:val="16"/>
      <w:szCs w:val="16"/>
    </w:rPr>
  </w:style>
  <w:style w:type="paragraph" w:styleId="Kommentartext">
    <w:name w:val="annotation text"/>
    <w:basedOn w:val="Standard"/>
    <w:link w:val="KommentartextZchn"/>
    <w:rsid w:val="005D188D"/>
    <w:rPr>
      <w:sz w:val="20"/>
    </w:rPr>
  </w:style>
  <w:style w:type="character" w:customStyle="1" w:styleId="KommentartextZchn">
    <w:name w:val="Kommentartext Zchn"/>
    <w:basedOn w:val="Absatz-Standardschriftart"/>
    <w:link w:val="Kommentartext"/>
    <w:rsid w:val="005D188D"/>
    <w:rPr>
      <w:rFonts w:ascii="Helvetica" w:eastAsia="Times New Roman" w:hAnsi="Helvetica" w:cs="Times New Roman"/>
      <w:kern w:val="0"/>
      <w:sz w:val="20"/>
      <w:szCs w:val="20"/>
      <w:lang w:eastAsia="de-DE"/>
      <w14:ligatures w14:val="none"/>
    </w:rPr>
  </w:style>
  <w:style w:type="character" w:customStyle="1" w:styleId="cf01">
    <w:name w:val="cf01"/>
    <w:basedOn w:val="Absatz-Standardschriftart"/>
    <w:rsid w:val="005D188D"/>
    <w:rPr>
      <w:rFonts w:ascii="Segoe UI" w:hAnsi="Segoe UI" w:cs="Segoe UI" w:hint="default"/>
      <w:sz w:val="18"/>
      <w:szCs w:val="18"/>
    </w:rPr>
  </w:style>
  <w:style w:type="paragraph" w:customStyle="1" w:styleId="pf0">
    <w:name w:val="pf0"/>
    <w:basedOn w:val="Standard"/>
    <w:rsid w:val="00A02766"/>
    <w:pPr>
      <w:spacing w:before="100" w:beforeAutospacing="1" w:after="100" w:afterAutospacing="1"/>
    </w:pPr>
    <w:rPr>
      <w:rFonts w:ascii="Times New Roman" w:hAnsi="Times New Roman"/>
      <w:sz w:val="24"/>
      <w:szCs w:val="24"/>
    </w:rPr>
  </w:style>
  <w:style w:type="paragraph" w:styleId="Kommentarthema">
    <w:name w:val="annotation subject"/>
    <w:basedOn w:val="Kommentartext"/>
    <w:next w:val="Kommentartext"/>
    <w:link w:val="KommentarthemaZchn"/>
    <w:uiPriority w:val="99"/>
    <w:semiHidden/>
    <w:unhideWhenUsed/>
    <w:rsid w:val="001A3AA3"/>
    <w:rPr>
      <w:b/>
      <w:bCs/>
    </w:rPr>
  </w:style>
  <w:style w:type="character" w:customStyle="1" w:styleId="KommentarthemaZchn">
    <w:name w:val="Kommentarthema Zchn"/>
    <w:basedOn w:val="KommentartextZchn"/>
    <w:link w:val="Kommentarthema"/>
    <w:uiPriority w:val="99"/>
    <w:semiHidden/>
    <w:rsid w:val="001A3AA3"/>
    <w:rPr>
      <w:rFonts w:ascii="Helvetica" w:eastAsia="Times New Roman" w:hAnsi="Helvetica" w:cs="Times New Roman"/>
      <w:b/>
      <w:bCs/>
      <w:kern w:val="0"/>
      <w:sz w:val="20"/>
      <w:szCs w:val="20"/>
      <w:lang w:eastAsia="de-DE"/>
      <w14:ligatures w14:val="none"/>
    </w:rPr>
  </w:style>
  <w:style w:type="paragraph" w:styleId="Sprechblasentext">
    <w:name w:val="Balloon Text"/>
    <w:basedOn w:val="Standard"/>
    <w:link w:val="SprechblasentextZchn"/>
    <w:uiPriority w:val="99"/>
    <w:semiHidden/>
    <w:unhideWhenUsed/>
    <w:rsid w:val="008E093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093D"/>
    <w:rPr>
      <w:rFonts w:ascii="Segoe UI" w:eastAsia="Times New Roman" w:hAnsi="Segoe UI" w:cs="Segoe UI"/>
      <w:kern w:val="0"/>
      <w:sz w:val="18"/>
      <w:szCs w:val="18"/>
      <w:lang w:eastAsia="de-DE"/>
      <w14:ligatures w14:val="none"/>
    </w:rPr>
  </w:style>
  <w:style w:type="paragraph" w:styleId="berarbeitung">
    <w:name w:val="Revision"/>
    <w:hidden/>
    <w:uiPriority w:val="99"/>
    <w:semiHidden/>
    <w:rsid w:val="0029495A"/>
    <w:rPr>
      <w:rFonts w:ascii="Helvetica" w:eastAsia="Times New Roman" w:hAnsi="Helvetica" w:cs="Times New Roman"/>
      <w:kern w:val="0"/>
      <w:szCs w:val="20"/>
      <w:lang w:eastAsia="de-DE"/>
      <w14:ligatures w14:val="none"/>
    </w:rPr>
  </w:style>
  <w:style w:type="character" w:customStyle="1" w:styleId="NichtaufgelsteErwhnung1">
    <w:name w:val="Nicht aufgelöste Erwähnung1"/>
    <w:basedOn w:val="Absatz-Standardschriftart"/>
    <w:uiPriority w:val="99"/>
    <w:semiHidden/>
    <w:unhideWhenUsed/>
    <w:rsid w:val="007C0FF8"/>
    <w:rPr>
      <w:color w:val="605E5C"/>
      <w:shd w:val="clear" w:color="auto" w:fill="E1DFDD"/>
    </w:rPr>
  </w:style>
  <w:style w:type="paragraph" w:styleId="StandardWeb">
    <w:name w:val="Normal (Web)"/>
    <w:basedOn w:val="Standard"/>
    <w:uiPriority w:val="99"/>
    <w:unhideWhenUsed/>
    <w:rsid w:val="007C0FF8"/>
    <w:pPr>
      <w:spacing w:before="100" w:beforeAutospacing="1" w:after="100" w:afterAutospacing="1"/>
    </w:pPr>
    <w:rPr>
      <w:rFonts w:ascii="Times New Roman" w:hAnsi="Times New Roman"/>
      <w:sz w:val="24"/>
      <w:szCs w:val="24"/>
    </w:rPr>
  </w:style>
  <w:style w:type="paragraph" w:styleId="Aufzhlungszeichen">
    <w:name w:val="List Bullet"/>
    <w:basedOn w:val="Standard"/>
    <w:uiPriority w:val="99"/>
    <w:unhideWhenUsed/>
    <w:rsid w:val="004C4D89"/>
    <w:pPr>
      <w:numPr>
        <w:numId w:val="1"/>
      </w:numPr>
      <w:contextualSpacing/>
    </w:pPr>
  </w:style>
  <w:style w:type="character" w:styleId="Fett">
    <w:name w:val="Strong"/>
    <w:basedOn w:val="Absatz-Standardschriftart"/>
    <w:uiPriority w:val="22"/>
    <w:qFormat/>
    <w:rsid w:val="002F2E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84925">
      <w:bodyDiv w:val="1"/>
      <w:marLeft w:val="0"/>
      <w:marRight w:val="0"/>
      <w:marTop w:val="0"/>
      <w:marBottom w:val="0"/>
      <w:divBdr>
        <w:top w:val="none" w:sz="0" w:space="0" w:color="auto"/>
        <w:left w:val="none" w:sz="0" w:space="0" w:color="auto"/>
        <w:bottom w:val="none" w:sz="0" w:space="0" w:color="auto"/>
        <w:right w:val="none" w:sz="0" w:space="0" w:color="auto"/>
      </w:divBdr>
    </w:div>
    <w:div w:id="621499025">
      <w:bodyDiv w:val="1"/>
      <w:marLeft w:val="0"/>
      <w:marRight w:val="0"/>
      <w:marTop w:val="0"/>
      <w:marBottom w:val="0"/>
      <w:divBdr>
        <w:top w:val="none" w:sz="0" w:space="0" w:color="auto"/>
        <w:left w:val="none" w:sz="0" w:space="0" w:color="auto"/>
        <w:bottom w:val="none" w:sz="0" w:space="0" w:color="auto"/>
        <w:right w:val="none" w:sz="0" w:space="0" w:color="auto"/>
      </w:divBdr>
    </w:div>
    <w:div w:id="694233437">
      <w:bodyDiv w:val="1"/>
      <w:marLeft w:val="0"/>
      <w:marRight w:val="0"/>
      <w:marTop w:val="0"/>
      <w:marBottom w:val="0"/>
      <w:divBdr>
        <w:top w:val="none" w:sz="0" w:space="0" w:color="auto"/>
        <w:left w:val="none" w:sz="0" w:space="0" w:color="auto"/>
        <w:bottom w:val="none" w:sz="0" w:space="0" w:color="auto"/>
        <w:right w:val="none" w:sz="0" w:space="0" w:color="auto"/>
      </w:divBdr>
    </w:div>
    <w:div w:id="1029523698">
      <w:bodyDiv w:val="1"/>
      <w:marLeft w:val="0"/>
      <w:marRight w:val="0"/>
      <w:marTop w:val="0"/>
      <w:marBottom w:val="0"/>
      <w:divBdr>
        <w:top w:val="none" w:sz="0" w:space="0" w:color="auto"/>
        <w:left w:val="none" w:sz="0" w:space="0" w:color="auto"/>
        <w:bottom w:val="none" w:sz="0" w:space="0" w:color="auto"/>
        <w:right w:val="none" w:sz="0" w:space="0" w:color="auto"/>
      </w:divBdr>
    </w:div>
    <w:div w:id="1055471264">
      <w:bodyDiv w:val="1"/>
      <w:marLeft w:val="0"/>
      <w:marRight w:val="0"/>
      <w:marTop w:val="0"/>
      <w:marBottom w:val="0"/>
      <w:divBdr>
        <w:top w:val="none" w:sz="0" w:space="0" w:color="auto"/>
        <w:left w:val="none" w:sz="0" w:space="0" w:color="auto"/>
        <w:bottom w:val="none" w:sz="0" w:space="0" w:color="auto"/>
        <w:right w:val="none" w:sz="0" w:space="0" w:color="auto"/>
      </w:divBdr>
    </w:div>
    <w:div w:id="1340503071">
      <w:bodyDiv w:val="1"/>
      <w:marLeft w:val="0"/>
      <w:marRight w:val="0"/>
      <w:marTop w:val="0"/>
      <w:marBottom w:val="0"/>
      <w:divBdr>
        <w:top w:val="none" w:sz="0" w:space="0" w:color="auto"/>
        <w:left w:val="none" w:sz="0" w:space="0" w:color="auto"/>
        <w:bottom w:val="none" w:sz="0" w:space="0" w:color="auto"/>
        <w:right w:val="none" w:sz="0" w:space="0" w:color="auto"/>
      </w:divBdr>
    </w:div>
    <w:div w:id="1424496518">
      <w:bodyDiv w:val="1"/>
      <w:marLeft w:val="0"/>
      <w:marRight w:val="0"/>
      <w:marTop w:val="0"/>
      <w:marBottom w:val="0"/>
      <w:divBdr>
        <w:top w:val="none" w:sz="0" w:space="0" w:color="auto"/>
        <w:left w:val="none" w:sz="0" w:space="0" w:color="auto"/>
        <w:bottom w:val="none" w:sz="0" w:space="0" w:color="auto"/>
        <w:right w:val="none" w:sz="0" w:space="0" w:color="auto"/>
      </w:divBdr>
    </w:div>
    <w:div w:id="1484465281">
      <w:bodyDiv w:val="1"/>
      <w:marLeft w:val="0"/>
      <w:marRight w:val="0"/>
      <w:marTop w:val="0"/>
      <w:marBottom w:val="0"/>
      <w:divBdr>
        <w:top w:val="none" w:sz="0" w:space="0" w:color="auto"/>
        <w:left w:val="none" w:sz="0" w:space="0" w:color="auto"/>
        <w:bottom w:val="none" w:sz="0" w:space="0" w:color="auto"/>
        <w:right w:val="none" w:sz="0" w:space="0" w:color="auto"/>
      </w:divBdr>
    </w:div>
    <w:div w:id="1603605975">
      <w:bodyDiv w:val="1"/>
      <w:marLeft w:val="0"/>
      <w:marRight w:val="0"/>
      <w:marTop w:val="0"/>
      <w:marBottom w:val="0"/>
      <w:divBdr>
        <w:top w:val="none" w:sz="0" w:space="0" w:color="auto"/>
        <w:left w:val="none" w:sz="0" w:space="0" w:color="auto"/>
        <w:bottom w:val="none" w:sz="0" w:space="0" w:color="auto"/>
        <w:right w:val="none" w:sz="0" w:space="0" w:color="auto"/>
      </w:divBdr>
    </w:div>
    <w:div w:id="1783961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A758207B4B654F8FE8EAE8C69A654C" ma:contentTypeVersion="14" ma:contentTypeDescription="Een nieuw document maken." ma:contentTypeScope="" ma:versionID="5451f8e1e18cfef55b59a4c7c98b5fe3">
  <xsd:schema xmlns:xsd="http://www.w3.org/2001/XMLSchema" xmlns:xs="http://www.w3.org/2001/XMLSchema" xmlns:p="http://schemas.microsoft.com/office/2006/metadata/properties" xmlns:ns2="43fbad91-8a5e-423f-bf8e-94ad65ce26e6" xmlns:ns3="4a1d5036-2a1f-4871-9669-5ec5b0b525db" targetNamespace="http://schemas.microsoft.com/office/2006/metadata/properties" ma:root="true" ma:fieldsID="c30768b185b710be92abed2f668ad65c" ns2:_="" ns3:_="">
    <xsd:import namespace="43fbad91-8a5e-423f-bf8e-94ad65ce26e6"/>
    <xsd:import namespace="4a1d5036-2a1f-4871-9669-5ec5b0b525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fbad91-8a5e-423f-bf8e-94ad65ce26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Afbeeldingtags" ma:readOnly="false" ma:fieldId="{5cf76f15-5ced-4ddc-b409-7134ff3c332f}" ma:taxonomyMulti="true" ma:sspId="2f51248d-01f8-4d4a-81ac-7b8a164f40b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1d5036-2a1f-4871-9669-5ec5b0b525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9ee738c-d3e5-48f3-b4bc-2f02593b2074}" ma:internalName="TaxCatchAll" ma:showField="CatchAllData" ma:web="4a1d5036-2a1f-4871-9669-5ec5b0b525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a1d5036-2a1f-4871-9669-5ec5b0b525db" xsi:nil="true"/>
    <lcf76f155ced4ddcb4097134ff3c332f xmlns="43fbad91-8a5e-423f-bf8e-94ad65ce26e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07799ED-5B5C-433D-BAA1-F0DA4AAA6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fbad91-8a5e-423f-bf8e-94ad65ce26e6"/>
    <ds:schemaRef ds:uri="4a1d5036-2a1f-4871-9669-5ec5b0b525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5F208E-211F-40D2-B945-F7981293B660}">
  <ds:schemaRefs>
    <ds:schemaRef ds:uri="http://schemas.microsoft.com/sharepoint/v3/contenttype/forms"/>
  </ds:schemaRefs>
</ds:datastoreItem>
</file>

<file path=customXml/itemProps3.xml><?xml version="1.0" encoding="utf-8"?>
<ds:datastoreItem xmlns:ds="http://schemas.openxmlformats.org/officeDocument/2006/customXml" ds:itemID="{48B50829-516B-4FF5-8192-079B0962EBC9}">
  <ds:schemaRefs>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dcmitype/"/>
    <ds:schemaRef ds:uri="http://schemas.microsoft.com/office/2006/documentManagement/types"/>
    <ds:schemaRef ds:uri="http://purl.org/dc/elements/1.1/"/>
    <ds:schemaRef ds:uri="4a1d5036-2a1f-4871-9669-5ec5b0b525db"/>
    <ds:schemaRef ds:uri="43fbad91-8a5e-423f-bf8e-94ad65ce26e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2290</Words>
  <Characters>14433</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16690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Fiedler</dc:creator>
  <cp:keywords/>
  <dc:description/>
  <cp:lastModifiedBy>Benitez, Alejandro</cp:lastModifiedBy>
  <cp:revision>6</cp:revision>
  <cp:lastPrinted>2025-02-26T10:53:00Z</cp:lastPrinted>
  <dcterms:created xsi:type="dcterms:W3CDTF">2025-03-05T08:09:00Z</dcterms:created>
  <dcterms:modified xsi:type="dcterms:W3CDTF">2025-03-05T09:56:00Z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0x01010054A758207B4B654F8FE8EAE8C69A654C</vt:lpwstr>
  </property>
  <property fmtid="{D5CDD505-2E9C-101B-9397-08002B2CF9AE}" pid="3" name="MediaServiceImageTags">
    <vt:lpwstr/>
  </property>
</Properties>
</file>